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QCAAtablestyle3"/>
        <w:tblW w:w="4900" w:type="pct"/>
        <w:tblLayout w:type="fixed"/>
        <w:tblLook w:val="04A0" w:firstRow="1" w:lastRow="0" w:firstColumn="1" w:lastColumn="0" w:noHBand="0" w:noVBand="1"/>
      </w:tblPr>
      <w:tblGrid>
        <w:gridCol w:w="1367"/>
        <w:gridCol w:w="4631"/>
        <w:gridCol w:w="2882"/>
      </w:tblGrid>
      <w:tr w:rsidR="006F6CC2" w14:paraId="43B3C411" w14:textId="77777777" w:rsidTr="002C300D">
        <w:trPr>
          <w:cnfStyle w:val="100000000000" w:firstRow="1" w:lastRow="0" w:firstColumn="0" w:lastColumn="0" w:oddVBand="0" w:evenVBand="0" w:oddHBand="0" w:evenHBand="0" w:firstRowFirstColumn="0" w:firstRowLastColumn="0" w:lastRowFirstColumn="0" w:lastRowLastColumn="0"/>
        </w:trPr>
        <w:tc>
          <w:tcPr>
            <w:tcW w:w="1367" w:type="dxa"/>
            <w:vMerge w:val="restart"/>
            <w:tcBorders>
              <w:left w:val="single" w:sz="4" w:space="0" w:color="A6A8AB"/>
            </w:tcBorders>
            <w:shd w:val="clear" w:color="auto" w:fill="auto"/>
            <w:tcMar>
              <w:left w:w="113" w:type="dxa"/>
              <w:right w:w="113" w:type="dxa"/>
            </w:tcMar>
            <w:vAlign w:val="center"/>
          </w:tcPr>
          <w:p w14:paraId="4306D604" w14:textId="50159B9C" w:rsidR="006F6CC2" w:rsidRDefault="006F6CC2" w:rsidP="00771012">
            <w:pPr>
              <w:pStyle w:val="Tabletext"/>
              <w:jc w:val="center"/>
            </w:pPr>
          </w:p>
        </w:tc>
        <w:tc>
          <w:tcPr>
            <w:tcW w:w="7513" w:type="dxa"/>
            <w:gridSpan w:val="2"/>
            <w:tcBorders>
              <w:bottom w:val="single" w:sz="4" w:space="0" w:color="A6A8AB"/>
            </w:tcBorders>
            <w:tcMar>
              <w:left w:w="113" w:type="dxa"/>
              <w:right w:w="113" w:type="dxa"/>
            </w:tcMar>
          </w:tcPr>
          <w:p w14:paraId="784D2C92" w14:textId="2976DD54" w:rsidR="006F6CC2" w:rsidRPr="00983EE0" w:rsidRDefault="006F6CC2" w:rsidP="00750289">
            <w:pPr>
              <w:pStyle w:val="Heading5"/>
              <w:rPr>
                <w:i/>
              </w:rPr>
            </w:pPr>
          </w:p>
        </w:tc>
      </w:tr>
      <w:tr w:rsidR="006F6CC2" w14:paraId="2B218489" w14:textId="77777777" w:rsidTr="002C300D">
        <w:tc>
          <w:tcPr>
            <w:tcW w:w="1367" w:type="dxa"/>
            <w:vMerge/>
            <w:tcBorders>
              <w:left w:val="single" w:sz="4" w:space="0" w:color="A6A8AB"/>
            </w:tcBorders>
            <w:shd w:val="clear" w:color="auto" w:fill="auto"/>
            <w:tcMar>
              <w:left w:w="113" w:type="dxa"/>
              <w:right w:w="113" w:type="dxa"/>
            </w:tcMar>
          </w:tcPr>
          <w:p w14:paraId="627590B9" w14:textId="77777777" w:rsidR="006F6CC2" w:rsidRDefault="006F6CC2" w:rsidP="00D95068">
            <w:pPr>
              <w:pStyle w:val="Tablesubhead"/>
            </w:pPr>
          </w:p>
        </w:tc>
        <w:tc>
          <w:tcPr>
            <w:tcW w:w="4631" w:type="dxa"/>
            <w:tcBorders>
              <w:top w:val="single" w:sz="4" w:space="0" w:color="A6A8AB"/>
            </w:tcBorders>
            <w:tcMar>
              <w:left w:w="113" w:type="dxa"/>
              <w:right w:w="113" w:type="dxa"/>
            </w:tcMar>
            <w:vAlign w:val="center"/>
          </w:tcPr>
          <w:p w14:paraId="533DED29" w14:textId="293358A0" w:rsidR="006F6CC2" w:rsidRPr="008D2FF5" w:rsidRDefault="006F6CC2" w:rsidP="00D95068">
            <w:pPr>
              <w:pStyle w:val="Tablesubhead"/>
            </w:pPr>
            <w:r w:rsidRPr="008D2FF5">
              <w:t>Student name</w:t>
            </w:r>
            <w:r w:rsidRPr="00DD3DD4">
              <w:t>:</w:t>
            </w:r>
            <w:r w:rsidR="00496CDB" w:rsidRPr="00DD3DD4">
              <w:t xml:space="preserve"> Tayla Brown</w:t>
            </w:r>
          </w:p>
        </w:tc>
        <w:tc>
          <w:tcPr>
            <w:tcW w:w="2882" w:type="dxa"/>
            <w:tcBorders>
              <w:top w:val="single" w:sz="4" w:space="0" w:color="A6A8AB"/>
            </w:tcBorders>
            <w:tcMar>
              <w:left w:w="113" w:type="dxa"/>
              <w:right w:w="113" w:type="dxa"/>
            </w:tcMar>
            <w:vAlign w:val="center"/>
          </w:tcPr>
          <w:p w14:paraId="09C02393" w14:textId="77777777" w:rsidR="006F6CC2" w:rsidRPr="00B86DAB" w:rsidRDefault="006F6CC2" w:rsidP="00D95068">
            <w:pPr>
              <w:pStyle w:val="Tablesubhead"/>
            </w:pPr>
            <w:r w:rsidRPr="00B86DAB">
              <w:t>Student number:</w:t>
            </w:r>
          </w:p>
        </w:tc>
      </w:tr>
      <w:tr w:rsidR="006F6CC2" w14:paraId="6C793F7B" w14:textId="77777777" w:rsidTr="002C300D">
        <w:trPr>
          <w:trHeight w:val="37"/>
        </w:trPr>
        <w:tc>
          <w:tcPr>
            <w:tcW w:w="1367" w:type="dxa"/>
            <w:vMerge/>
            <w:tcBorders>
              <w:left w:val="single" w:sz="4" w:space="0" w:color="A6A8AB"/>
            </w:tcBorders>
            <w:shd w:val="clear" w:color="auto" w:fill="auto"/>
            <w:tcMar>
              <w:left w:w="113" w:type="dxa"/>
              <w:right w:w="113" w:type="dxa"/>
            </w:tcMar>
          </w:tcPr>
          <w:p w14:paraId="3FE65635" w14:textId="77777777" w:rsidR="006F6CC2" w:rsidRDefault="006F6CC2" w:rsidP="00D95068">
            <w:pPr>
              <w:pStyle w:val="Tablesubhead"/>
            </w:pPr>
          </w:p>
        </w:tc>
        <w:tc>
          <w:tcPr>
            <w:tcW w:w="7513" w:type="dxa"/>
            <w:gridSpan w:val="2"/>
            <w:tcBorders>
              <w:top w:val="single" w:sz="4" w:space="0" w:color="A6A8AB"/>
              <w:bottom w:val="single" w:sz="4" w:space="0" w:color="A6A8AB"/>
            </w:tcBorders>
            <w:tcMar>
              <w:left w:w="113" w:type="dxa"/>
              <w:right w:w="113" w:type="dxa"/>
            </w:tcMar>
            <w:vAlign w:val="center"/>
          </w:tcPr>
          <w:p w14:paraId="02861250" w14:textId="7A3C9838" w:rsidR="006F6CC2" w:rsidRDefault="006F6CC2" w:rsidP="00D95068">
            <w:pPr>
              <w:pStyle w:val="Tablesubhead"/>
            </w:pPr>
            <w:r w:rsidRPr="008D2FF5">
              <w:t>Teacher name:</w:t>
            </w:r>
            <w:r w:rsidR="00FC7110">
              <w:t xml:space="preserve"> </w:t>
            </w:r>
            <w:r w:rsidR="00352A99">
              <w:t>Mr Marshall</w:t>
            </w:r>
          </w:p>
        </w:tc>
      </w:tr>
      <w:tr w:rsidR="006F6CC2" w14:paraId="5E49A30B" w14:textId="77777777" w:rsidTr="002C300D">
        <w:tc>
          <w:tcPr>
            <w:tcW w:w="1367" w:type="dxa"/>
            <w:vMerge/>
            <w:tcBorders>
              <w:left w:val="single" w:sz="4" w:space="0" w:color="A6A8AB"/>
              <w:bottom w:val="single" w:sz="4" w:space="0" w:color="A6A8AB"/>
            </w:tcBorders>
            <w:shd w:val="clear" w:color="auto" w:fill="auto"/>
            <w:tcMar>
              <w:left w:w="113" w:type="dxa"/>
              <w:right w:w="113" w:type="dxa"/>
            </w:tcMar>
          </w:tcPr>
          <w:p w14:paraId="02854947" w14:textId="77777777" w:rsidR="006F6CC2" w:rsidRPr="00B23E2E" w:rsidRDefault="006F6CC2" w:rsidP="00D95068">
            <w:pPr>
              <w:pStyle w:val="Tablesubhead"/>
            </w:pPr>
          </w:p>
        </w:tc>
        <w:tc>
          <w:tcPr>
            <w:tcW w:w="4631" w:type="dxa"/>
            <w:tcBorders>
              <w:top w:val="single" w:sz="4" w:space="0" w:color="A6A8AB"/>
            </w:tcBorders>
            <w:tcMar>
              <w:left w:w="113" w:type="dxa"/>
              <w:right w:w="113" w:type="dxa"/>
            </w:tcMar>
            <w:vAlign w:val="center"/>
          </w:tcPr>
          <w:p w14:paraId="4E58C916" w14:textId="42E29A4F" w:rsidR="006F6CC2" w:rsidRPr="003368A1" w:rsidRDefault="006F6CC2" w:rsidP="00D95068">
            <w:pPr>
              <w:pStyle w:val="Tablesubhead"/>
              <w:rPr>
                <w:b w:val="0"/>
              </w:rPr>
            </w:pPr>
            <w:r w:rsidRPr="00B761B7">
              <w:t>Date handed out:</w:t>
            </w:r>
          </w:p>
        </w:tc>
        <w:tc>
          <w:tcPr>
            <w:tcW w:w="2882" w:type="dxa"/>
            <w:tcBorders>
              <w:top w:val="single" w:sz="4" w:space="0" w:color="A6A8AB"/>
            </w:tcBorders>
            <w:tcMar>
              <w:left w:w="113" w:type="dxa"/>
              <w:right w:w="113" w:type="dxa"/>
            </w:tcMar>
            <w:vAlign w:val="center"/>
          </w:tcPr>
          <w:p w14:paraId="3F2735D9" w14:textId="2535BC32" w:rsidR="006F6CC2" w:rsidRDefault="006F6CC2" w:rsidP="00FC7110">
            <w:pPr>
              <w:pStyle w:val="Tablesubhead"/>
            </w:pPr>
            <w:r w:rsidRPr="00B761B7">
              <w:t>Date due:</w:t>
            </w:r>
            <w:r w:rsidR="00814AF7">
              <w:t xml:space="preserve"> </w:t>
            </w:r>
            <w:r w:rsidR="00893C45">
              <w:rPr>
                <w:b w:val="0"/>
              </w:rPr>
              <w:t>Week 9 Term 3</w:t>
            </w:r>
          </w:p>
        </w:tc>
      </w:tr>
    </w:tbl>
    <w:p w14:paraId="4A00B556" w14:textId="77777777" w:rsidR="006F6CC2" w:rsidRDefault="006F6CC2" w:rsidP="006F6CC2"/>
    <w:tbl>
      <w:tblPr>
        <w:tblStyle w:val="QCAAtablestyle41"/>
        <w:tblW w:w="4900" w:type="pct"/>
        <w:tblLayout w:type="fixed"/>
        <w:tblLook w:val="0480" w:firstRow="0" w:lastRow="0" w:firstColumn="1" w:lastColumn="0" w:noHBand="0" w:noVBand="1"/>
      </w:tblPr>
      <w:tblGrid>
        <w:gridCol w:w="1362"/>
        <w:gridCol w:w="1922"/>
        <w:gridCol w:w="5596"/>
      </w:tblGrid>
      <w:tr w:rsidR="001E780B" w:rsidRPr="00440BCC" w14:paraId="59C126FE" w14:textId="77777777" w:rsidTr="00D27243">
        <w:trPr>
          <w:trHeight w:val="283"/>
        </w:trPr>
        <w:tc>
          <w:tcPr>
            <w:cnfStyle w:val="001000000000" w:firstRow="0" w:lastRow="0" w:firstColumn="1" w:lastColumn="0" w:oddVBand="0" w:evenVBand="0" w:oddHBand="0" w:evenHBand="0" w:firstRowFirstColumn="0" w:firstRowLastColumn="0" w:lastRowFirstColumn="0" w:lastRowLastColumn="0"/>
            <w:tcW w:w="1362" w:type="dxa"/>
            <w:tcBorders>
              <w:top w:val="single" w:sz="12" w:space="0" w:color="D52B1E" w:themeColor="accent1"/>
            </w:tcBorders>
          </w:tcPr>
          <w:p w14:paraId="18398401" w14:textId="77777777" w:rsidR="001E780B" w:rsidRPr="00440BCC" w:rsidRDefault="001E780B" w:rsidP="00D95068">
            <w:pPr>
              <w:pStyle w:val="Tablesubhead"/>
            </w:pPr>
            <w:r w:rsidRPr="00440BCC">
              <w:t>Subject</w:t>
            </w:r>
          </w:p>
        </w:tc>
        <w:tc>
          <w:tcPr>
            <w:tcW w:w="7518" w:type="dxa"/>
            <w:gridSpan w:val="2"/>
            <w:tcBorders>
              <w:top w:val="single" w:sz="12" w:space="0" w:color="D52B1E" w:themeColor="accent1"/>
            </w:tcBorders>
          </w:tcPr>
          <w:sdt>
            <w:sdtPr>
              <w:rPr>
                <w:szCs w:val="22"/>
              </w:rPr>
              <w:id w:val="483052561"/>
              <w:placeholder>
                <w:docPart w:val="2F02E0872A8046E0BB02BD80AF87BD67"/>
              </w:placeholder>
            </w:sdtPr>
            <w:sdtContent>
              <w:p w14:paraId="25A8DA08" w14:textId="441E240B" w:rsidR="001E780B" w:rsidRPr="00440BCC" w:rsidRDefault="00750289" w:rsidP="00704EE4">
                <w:pPr>
                  <w:pStyle w:val="Tabletext"/>
                  <w:cnfStyle w:val="000000000000" w:firstRow="0" w:lastRow="0" w:firstColumn="0" w:lastColumn="0" w:oddVBand="0" w:evenVBand="0" w:oddHBand="0" w:evenHBand="0" w:firstRowFirstColumn="0" w:firstRowLastColumn="0" w:lastRowFirstColumn="0" w:lastRowLastColumn="0"/>
                </w:pPr>
                <w:r>
                  <w:rPr>
                    <w:szCs w:val="22"/>
                  </w:rPr>
                  <w:t>Music</w:t>
                </w:r>
                <w:r w:rsidR="00FC7110">
                  <w:rPr>
                    <w:szCs w:val="22"/>
                  </w:rPr>
                  <w:t xml:space="preserve"> in Practice</w:t>
                </w:r>
              </w:p>
            </w:sdtContent>
          </w:sdt>
        </w:tc>
      </w:tr>
      <w:tr w:rsidR="006F6CC2" w:rsidRPr="00440BCC" w14:paraId="25E65D0E" w14:textId="77777777" w:rsidTr="00D27243">
        <w:trPr>
          <w:trHeight w:val="283"/>
        </w:trPr>
        <w:tc>
          <w:tcPr>
            <w:cnfStyle w:val="001000000000" w:firstRow="0" w:lastRow="0" w:firstColumn="1" w:lastColumn="0" w:oddVBand="0" w:evenVBand="0" w:oddHBand="0" w:evenHBand="0" w:firstRowFirstColumn="0" w:firstRowLastColumn="0" w:lastRowFirstColumn="0" w:lastRowLastColumn="0"/>
            <w:tcW w:w="1362" w:type="dxa"/>
          </w:tcPr>
          <w:p w14:paraId="6201C00E" w14:textId="77777777" w:rsidR="006F6CC2" w:rsidRPr="00440BCC" w:rsidRDefault="006F6CC2" w:rsidP="00D95068">
            <w:pPr>
              <w:pStyle w:val="Tablesubhead"/>
            </w:pPr>
            <w:r w:rsidRPr="00440BCC">
              <w:t>Technique</w:t>
            </w:r>
          </w:p>
        </w:tc>
        <w:sdt>
          <w:sdtPr>
            <w:id w:val="835419392"/>
            <w:placeholder>
              <w:docPart w:val="EF9C973311B24C54A35160785651414A"/>
            </w:placeholder>
          </w:sdtPr>
          <w:sdtContent>
            <w:tc>
              <w:tcPr>
                <w:tcW w:w="7518" w:type="dxa"/>
                <w:gridSpan w:val="2"/>
              </w:tcPr>
              <w:p w14:paraId="7831B47F" w14:textId="438008B5" w:rsidR="006F6CC2" w:rsidRPr="00440BCC" w:rsidRDefault="00C119EA" w:rsidP="00DA5BCC">
                <w:pPr>
                  <w:pStyle w:val="Tabletext"/>
                  <w:cnfStyle w:val="000000000000" w:firstRow="0" w:lastRow="0" w:firstColumn="0" w:lastColumn="0" w:oddVBand="0" w:evenVBand="0" w:oddHBand="0" w:evenHBand="0" w:firstRowFirstColumn="0" w:firstRowLastColumn="0" w:lastRowFirstColumn="0" w:lastRowLastColumn="0"/>
                </w:pPr>
                <w:r>
                  <w:t>Project</w:t>
                </w:r>
              </w:p>
            </w:tc>
          </w:sdtContent>
        </w:sdt>
      </w:tr>
      <w:tr w:rsidR="006F6CC2" w:rsidRPr="00440BCC" w14:paraId="457CD1D3" w14:textId="77777777" w:rsidTr="00771012">
        <w:trPr>
          <w:trHeight w:val="905"/>
        </w:trPr>
        <w:tc>
          <w:tcPr>
            <w:cnfStyle w:val="001000000000" w:firstRow="0" w:lastRow="0" w:firstColumn="1" w:lastColumn="0" w:oddVBand="0" w:evenVBand="0" w:oddHBand="0" w:evenHBand="0" w:firstRowFirstColumn="0" w:firstRowLastColumn="0" w:lastRowFirstColumn="0" w:lastRowLastColumn="0"/>
            <w:tcW w:w="1362" w:type="dxa"/>
          </w:tcPr>
          <w:p w14:paraId="118CB1BD" w14:textId="2AB1E107" w:rsidR="006F6CC2" w:rsidRPr="00440BCC" w:rsidRDefault="006F6CC2" w:rsidP="00D95068">
            <w:pPr>
              <w:pStyle w:val="Tablesubhead"/>
            </w:pPr>
            <w:r w:rsidRPr="00440BCC">
              <w:t>Unit</w:t>
            </w:r>
            <w:r w:rsidR="00FC7110">
              <w:t xml:space="preserve"> number and module number and name</w:t>
            </w:r>
          </w:p>
        </w:tc>
        <w:tc>
          <w:tcPr>
            <w:tcW w:w="7518" w:type="dxa"/>
            <w:gridSpan w:val="2"/>
          </w:tcPr>
          <w:sdt>
            <w:sdtPr>
              <w:id w:val="-888791756"/>
              <w:placeholder>
                <w:docPart w:val="B30BD631C8EE42BCB10710967941F793"/>
              </w:placeholder>
            </w:sdtPr>
            <w:sdtContent>
              <w:p w14:paraId="4080CACA" w14:textId="4D84DB9C" w:rsidR="00FC7110" w:rsidRDefault="00750289" w:rsidP="00FC7110">
                <w:pPr>
                  <w:pStyle w:val="Tabletext"/>
                  <w:cnfStyle w:val="000000000000" w:firstRow="0" w:lastRow="0" w:firstColumn="0" w:lastColumn="0" w:oddVBand="0" w:evenVBand="0" w:oddHBand="0" w:evenHBand="0" w:firstRowFirstColumn="0" w:firstRowLastColumn="0" w:lastRowFirstColumn="0" w:lastRowLastColumn="0"/>
                </w:pPr>
                <w:r w:rsidRPr="00FC7110">
                  <w:rPr>
                    <w:b/>
                  </w:rPr>
                  <w:t>Unit</w:t>
                </w:r>
                <w:r w:rsidR="00FC7110" w:rsidRPr="00FC7110">
                  <w:rPr>
                    <w:b/>
                  </w:rPr>
                  <w:t>:</w:t>
                </w:r>
                <w:r w:rsidR="00DA5BCC">
                  <w:t xml:space="preserve"> </w:t>
                </w:r>
                <w:r w:rsidR="00000467">
                  <w:t>2</w:t>
                </w:r>
              </w:p>
              <w:p w14:paraId="5D8B565B" w14:textId="2059C009" w:rsidR="006F6CC2" w:rsidRPr="00440BCC" w:rsidRDefault="00FC7110" w:rsidP="00276EE0">
                <w:pPr>
                  <w:pStyle w:val="Tabletext"/>
                  <w:cnfStyle w:val="000000000000" w:firstRow="0" w:lastRow="0" w:firstColumn="0" w:lastColumn="0" w:oddVBand="0" w:evenVBand="0" w:oddHBand="0" w:evenHBand="0" w:firstRowFirstColumn="0" w:firstRowLastColumn="0" w:lastRowFirstColumn="0" w:lastRowLastColumn="0"/>
                </w:pPr>
                <w:r>
                  <w:rPr>
                    <w:b/>
                  </w:rPr>
                  <w:t xml:space="preserve">Module: </w:t>
                </w:r>
                <w:r w:rsidR="00000467">
                  <w:t>2</w:t>
                </w:r>
                <w:r w:rsidR="00276EE0">
                  <w:t xml:space="preserve"> </w:t>
                </w:r>
                <w:r w:rsidR="00000467">
                  <w:t>Music Production</w:t>
                </w:r>
              </w:p>
            </w:sdtContent>
          </w:sdt>
        </w:tc>
      </w:tr>
      <w:tr w:rsidR="00D06044" w:rsidRPr="00440BCC" w14:paraId="6A49F0FC" w14:textId="77777777" w:rsidTr="00771012">
        <w:tblPrEx>
          <w:tblLook w:val="04A0" w:firstRow="1" w:lastRow="0" w:firstColumn="1" w:lastColumn="0" w:noHBand="0" w:noVBand="1"/>
        </w:tblPrEx>
        <w:trPr>
          <w:trHeight w:val="92"/>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12" w:space="0" w:color="D52B1E" w:themeColor="accent1"/>
            </w:tcBorders>
          </w:tcPr>
          <w:p w14:paraId="34B6F7B7" w14:textId="38499E1A" w:rsidR="00D06044" w:rsidRDefault="00D06044" w:rsidP="00D95068">
            <w:pPr>
              <w:pStyle w:val="Tablesubhead"/>
            </w:pPr>
            <w:r>
              <w:t>Conditions</w:t>
            </w:r>
          </w:p>
        </w:tc>
      </w:tr>
      <w:tr w:rsidR="00750289" w:rsidRPr="00440BCC" w14:paraId="2EC5281F" w14:textId="77777777" w:rsidTr="00771012">
        <w:tblPrEx>
          <w:tblLook w:val="04A0" w:firstRow="1" w:lastRow="0" w:firstColumn="1" w:lastColumn="0" w:noHBand="0" w:noVBand="1"/>
        </w:tblPrEx>
        <w:trPr>
          <w:trHeight w:val="1230"/>
        </w:trPr>
        <w:tc>
          <w:tcPr>
            <w:cnfStyle w:val="001000000000" w:firstRow="0" w:lastRow="0" w:firstColumn="1" w:lastColumn="0" w:oddVBand="0" w:evenVBand="0" w:oddHBand="0" w:evenHBand="0" w:firstRowFirstColumn="0" w:firstRowLastColumn="0" w:lastRowFirstColumn="0" w:lastRowLastColumn="0"/>
            <w:tcW w:w="3284" w:type="dxa"/>
            <w:gridSpan w:val="2"/>
          </w:tcPr>
          <w:p w14:paraId="11022DB0" w14:textId="4A186C29" w:rsidR="00750289" w:rsidRDefault="00000467" w:rsidP="00D95068">
            <w:pPr>
              <w:pStyle w:val="Tablesubhead"/>
            </w:pPr>
            <w:r>
              <w:t>Project</w:t>
            </w:r>
          </w:p>
        </w:tc>
        <w:tc>
          <w:tcPr>
            <w:tcW w:w="5596" w:type="dxa"/>
          </w:tcPr>
          <w:p w14:paraId="41202931" w14:textId="33CD7AB7" w:rsidR="00750289" w:rsidRDefault="00EF2C07" w:rsidP="00000467">
            <w:pPr>
              <w:pStyle w:val="TableParagraph"/>
              <w:cnfStyle w:val="000000000000" w:firstRow="0" w:lastRow="0" w:firstColumn="0" w:lastColumn="0" w:oddVBand="0" w:evenVBand="0" w:oddHBand="0" w:evenHBand="0" w:firstRowFirstColumn="0" w:firstRowLastColumn="0" w:lastRowFirstColumn="0" w:lastRowLastColumn="0"/>
            </w:pPr>
            <w:r>
              <w:rPr>
                <w:sz w:val="19"/>
              </w:rPr>
              <w:t>Composition</w:t>
            </w:r>
            <w:r w:rsidR="00000467">
              <w:rPr>
                <w:sz w:val="19"/>
              </w:rPr>
              <w:t xml:space="preserve"> component</w:t>
            </w:r>
            <w:r>
              <w:rPr>
                <w:sz w:val="19"/>
              </w:rPr>
              <w:t xml:space="preserve">: </w:t>
            </w:r>
            <w:r w:rsidR="00000467">
              <w:rPr>
                <w:sz w:val="19"/>
              </w:rPr>
              <w:t>minimum of 60 seconds</w:t>
            </w:r>
          </w:p>
          <w:p w14:paraId="0B9A0497" w14:textId="77777777" w:rsidR="00EF2C07" w:rsidRDefault="00000467" w:rsidP="00771012">
            <w:pPr>
              <w:pStyle w:val="TableParagraph"/>
              <w:numPr>
                <w:ilvl w:val="0"/>
                <w:numId w:val="118"/>
              </w:numPr>
              <w:cnfStyle w:val="000000000000" w:firstRow="0" w:lastRow="0" w:firstColumn="0" w:lastColumn="0" w:oddVBand="0" w:evenVBand="0" w:oddHBand="0" w:evenHBand="0" w:firstRowFirstColumn="0" w:firstRowLastColumn="0" w:lastRowFirstColumn="0" w:lastRowLastColumn="0"/>
              <w:rPr>
                <w:sz w:val="19"/>
              </w:rPr>
            </w:pPr>
            <w:r>
              <w:rPr>
                <w:sz w:val="19"/>
              </w:rPr>
              <w:t>Composition must contain two sections e.g. verse/chorus</w:t>
            </w:r>
          </w:p>
          <w:p w14:paraId="3D9F9934" w14:textId="566F4C29" w:rsidR="00000467" w:rsidRPr="00771012" w:rsidRDefault="00000467" w:rsidP="00000467">
            <w:pPr>
              <w:pStyle w:val="TableParagraph"/>
              <w:cnfStyle w:val="000000000000" w:firstRow="0" w:lastRow="0" w:firstColumn="0" w:lastColumn="0" w:oddVBand="0" w:evenVBand="0" w:oddHBand="0" w:evenHBand="0" w:firstRowFirstColumn="0" w:firstRowLastColumn="0" w:lastRowFirstColumn="0" w:lastRowLastColumn="0"/>
              <w:rPr>
                <w:sz w:val="19"/>
              </w:rPr>
            </w:pPr>
            <w:r>
              <w:rPr>
                <w:sz w:val="19"/>
              </w:rPr>
              <w:t>Written component: 400 – 700 words</w:t>
            </w:r>
          </w:p>
        </w:tc>
      </w:tr>
      <w:tr w:rsidR="00000467" w:rsidRPr="00440BCC" w14:paraId="52CEF856" w14:textId="77777777" w:rsidTr="00000467">
        <w:tblPrEx>
          <w:tblLook w:val="04A0" w:firstRow="1" w:lastRow="0" w:firstColumn="1" w:lastColumn="0" w:noHBand="0" w:noVBand="1"/>
        </w:tblPrEx>
        <w:trPr>
          <w:trHeight w:val="294"/>
        </w:trPr>
        <w:tc>
          <w:tcPr>
            <w:cnfStyle w:val="001000000000" w:firstRow="0" w:lastRow="0" w:firstColumn="1" w:lastColumn="0" w:oddVBand="0" w:evenVBand="0" w:oddHBand="0" w:evenHBand="0" w:firstRowFirstColumn="0" w:firstRowLastColumn="0" w:lastRowFirstColumn="0" w:lastRowLastColumn="0"/>
            <w:tcW w:w="3284" w:type="dxa"/>
            <w:gridSpan w:val="2"/>
          </w:tcPr>
          <w:p w14:paraId="39684A4C" w14:textId="060BE9ED" w:rsidR="00000467" w:rsidRDefault="00000467" w:rsidP="00000467">
            <w:pPr>
              <w:pStyle w:val="Tablesubhead"/>
            </w:pPr>
            <w:r>
              <w:t>Duration (including class time)</w:t>
            </w:r>
          </w:p>
        </w:tc>
        <w:sdt>
          <w:sdtPr>
            <w:id w:val="-2001422616"/>
            <w:placeholder>
              <w:docPart w:val="88C70913DA434CA3A8E7038745F0F45F"/>
            </w:placeholder>
          </w:sdtPr>
          <w:sdtContent>
            <w:tc>
              <w:tcPr>
                <w:tcW w:w="5596" w:type="dxa"/>
              </w:tcPr>
              <w:p w14:paraId="70F71AE0" w14:textId="1219D888" w:rsidR="00000467" w:rsidRDefault="00000467" w:rsidP="00000467">
                <w:pPr>
                  <w:pStyle w:val="TableParagraph"/>
                  <w:cnfStyle w:val="000000000000" w:firstRow="0" w:lastRow="0" w:firstColumn="0" w:lastColumn="0" w:oddVBand="0" w:evenVBand="0" w:oddHBand="0" w:evenHBand="0" w:firstRowFirstColumn="0" w:firstRowLastColumn="0" w:lastRowFirstColumn="0" w:lastRowLastColumn="0"/>
                  <w:rPr>
                    <w:sz w:val="19"/>
                  </w:rPr>
                </w:pPr>
                <w:r>
                  <w:t>9 weeks</w:t>
                </w:r>
              </w:p>
            </w:tc>
          </w:sdtContent>
        </w:sdt>
      </w:tr>
      <w:tr w:rsidR="00000467" w:rsidRPr="00440BCC" w14:paraId="292FBB65" w14:textId="77777777" w:rsidTr="00FC7110">
        <w:tblPrEx>
          <w:tblLook w:val="04A0" w:firstRow="1" w:lastRow="0" w:firstColumn="1" w:lastColumn="0" w:noHBand="0" w:noVBand="1"/>
        </w:tblPrEx>
        <w:trPr>
          <w:trHeight w:val="235"/>
        </w:trPr>
        <w:tc>
          <w:tcPr>
            <w:cnfStyle w:val="001000000000" w:firstRow="0" w:lastRow="0" w:firstColumn="1" w:lastColumn="0" w:oddVBand="0" w:evenVBand="0" w:oddHBand="0" w:evenHBand="0" w:firstRowFirstColumn="0" w:firstRowLastColumn="0" w:lastRowFirstColumn="0" w:lastRowLastColumn="0"/>
            <w:tcW w:w="3284" w:type="dxa"/>
            <w:gridSpan w:val="2"/>
          </w:tcPr>
          <w:p w14:paraId="46D7BC4B" w14:textId="7654F26C" w:rsidR="00000467" w:rsidRDefault="00000467" w:rsidP="00000467">
            <w:pPr>
              <w:pStyle w:val="Tablesubhead"/>
            </w:pPr>
            <w:r>
              <w:t>Other</w:t>
            </w:r>
          </w:p>
        </w:tc>
        <w:tc>
          <w:tcPr>
            <w:tcW w:w="5596" w:type="dxa"/>
          </w:tcPr>
          <w:p w14:paraId="5237F541" w14:textId="77777777" w:rsidR="00000467" w:rsidRDefault="00000467" w:rsidP="00000467">
            <w:pPr>
              <w:pStyle w:val="TableParagraph"/>
              <w:tabs>
                <w:tab w:val="left" w:pos="278"/>
              </w:tabs>
              <w:spacing w:before="98" w:line="237" w:lineRule="auto"/>
              <w:ind w:right="128"/>
              <w:cnfStyle w:val="000000000000" w:firstRow="0" w:lastRow="0" w:firstColumn="0" w:lastColumn="0" w:oddVBand="0" w:evenVBand="0" w:oddHBand="0" w:evenHBand="0" w:firstRowFirstColumn="0" w:firstRowLastColumn="0" w:lastRowFirstColumn="0" w:lastRowLastColumn="0"/>
              <w:rPr>
                <w:sz w:val="19"/>
                <w:szCs w:val="19"/>
              </w:rPr>
            </w:pPr>
            <w:r>
              <w:rPr>
                <w:sz w:val="19"/>
                <w:szCs w:val="19"/>
              </w:rPr>
              <w:t>Composition: Group task</w:t>
            </w:r>
          </w:p>
          <w:p w14:paraId="5CA10AFF" w14:textId="39138B92" w:rsidR="00000467" w:rsidRPr="001B76CE" w:rsidRDefault="00000467" w:rsidP="00000467">
            <w:pPr>
              <w:pStyle w:val="TableParagraph"/>
              <w:tabs>
                <w:tab w:val="left" w:pos="278"/>
              </w:tabs>
              <w:spacing w:before="98" w:line="237" w:lineRule="auto"/>
              <w:ind w:right="128"/>
              <w:cnfStyle w:val="000000000000" w:firstRow="0" w:lastRow="0" w:firstColumn="0" w:lastColumn="0" w:oddVBand="0" w:evenVBand="0" w:oddHBand="0" w:evenHBand="0" w:firstRowFirstColumn="0" w:firstRowLastColumn="0" w:lastRowFirstColumn="0" w:lastRowLastColumn="0"/>
              <w:rPr>
                <w:sz w:val="19"/>
                <w:szCs w:val="19"/>
              </w:rPr>
            </w:pPr>
            <w:r>
              <w:rPr>
                <w:sz w:val="19"/>
                <w:szCs w:val="19"/>
              </w:rPr>
              <w:t>Written: Individual Task</w:t>
            </w:r>
          </w:p>
        </w:tc>
      </w:tr>
      <w:tr w:rsidR="00000467" w:rsidRPr="00440BCC" w14:paraId="6259A390" w14:textId="77777777" w:rsidTr="00FC7110">
        <w:tblPrEx>
          <w:tblLook w:val="04A0" w:firstRow="1" w:lastRow="0" w:firstColumn="1" w:lastColumn="0" w:noHBand="0" w:noVBand="1"/>
        </w:tblPrEx>
        <w:trPr>
          <w:trHeight w:val="235"/>
        </w:trPr>
        <w:tc>
          <w:tcPr>
            <w:cnfStyle w:val="001000000000" w:firstRow="0" w:lastRow="0" w:firstColumn="1" w:lastColumn="0" w:oddVBand="0" w:evenVBand="0" w:oddHBand="0" w:evenHBand="0" w:firstRowFirstColumn="0" w:firstRowLastColumn="0" w:lastRowFirstColumn="0" w:lastRowLastColumn="0"/>
            <w:tcW w:w="3284" w:type="dxa"/>
            <w:gridSpan w:val="2"/>
          </w:tcPr>
          <w:p w14:paraId="6CF964E9" w14:textId="05A55363" w:rsidR="00000467" w:rsidRDefault="00000467" w:rsidP="00000467">
            <w:pPr>
              <w:pStyle w:val="Tablesubhead"/>
            </w:pPr>
            <w:r>
              <w:t>Resources available</w:t>
            </w:r>
          </w:p>
        </w:tc>
        <w:tc>
          <w:tcPr>
            <w:tcW w:w="5596" w:type="dxa"/>
          </w:tcPr>
          <w:p w14:paraId="0BF53362" w14:textId="77777777" w:rsidR="00000467" w:rsidRDefault="00000467" w:rsidP="00000467">
            <w:pPr>
              <w:pStyle w:val="TableParagraph"/>
              <w:tabs>
                <w:tab w:val="left" w:pos="278"/>
              </w:tabs>
              <w:spacing w:before="98" w:line="237" w:lineRule="auto"/>
              <w:ind w:right="128"/>
              <w:cnfStyle w:val="000000000000" w:firstRow="0" w:lastRow="0" w:firstColumn="0" w:lastColumn="0" w:oddVBand="0" w:evenVBand="0" w:oddHBand="0" w:evenHBand="0" w:firstRowFirstColumn="0" w:firstRowLastColumn="0" w:lastRowFirstColumn="0" w:lastRowLastColumn="0"/>
              <w:rPr>
                <w:sz w:val="19"/>
                <w:szCs w:val="19"/>
              </w:rPr>
            </w:pPr>
            <w:r>
              <w:rPr>
                <w:sz w:val="19"/>
                <w:szCs w:val="19"/>
              </w:rPr>
              <w:t xml:space="preserve">iPads with </w:t>
            </w:r>
            <w:proofErr w:type="spellStart"/>
            <w:r>
              <w:rPr>
                <w:sz w:val="19"/>
                <w:szCs w:val="19"/>
              </w:rPr>
              <w:t>Garageband</w:t>
            </w:r>
            <w:proofErr w:type="spellEnd"/>
            <w:r>
              <w:rPr>
                <w:sz w:val="19"/>
                <w:szCs w:val="19"/>
              </w:rPr>
              <w:t xml:space="preserve"> – (to create demos)</w:t>
            </w:r>
          </w:p>
          <w:p w14:paraId="12090EE2" w14:textId="77777777" w:rsidR="00000467" w:rsidRDefault="00000467" w:rsidP="00000467">
            <w:pPr>
              <w:pStyle w:val="TableParagraph"/>
              <w:tabs>
                <w:tab w:val="left" w:pos="278"/>
              </w:tabs>
              <w:spacing w:before="98" w:line="237" w:lineRule="auto"/>
              <w:ind w:right="128"/>
              <w:cnfStyle w:val="000000000000" w:firstRow="0" w:lastRow="0" w:firstColumn="0" w:lastColumn="0" w:oddVBand="0" w:evenVBand="0" w:oddHBand="0" w:evenHBand="0" w:firstRowFirstColumn="0" w:firstRowLastColumn="0" w:lastRowFirstColumn="0" w:lastRowLastColumn="0"/>
              <w:rPr>
                <w:sz w:val="19"/>
                <w:szCs w:val="19"/>
              </w:rPr>
            </w:pPr>
            <w:r>
              <w:rPr>
                <w:sz w:val="19"/>
                <w:szCs w:val="19"/>
              </w:rPr>
              <w:t>iMac with Logic Pro X – (to record and mix final product)</w:t>
            </w:r>
          </w:p>
          <w:p w14:paraId="36A13ACD" w14:textId="438C2F7C" w:rsidR="00000467" w:rsidRDefault="00000467" w:rsidP="00000467">
            <w:pPr>
              <w:pStyle w:val="TableParagraph"/>
              <w:tabs>
                <w:tab w:val="left" w:pos="278"/>
              </w:tabs>
              <w:spacing w:before="98" w:line="237" w:lineRule="auto"/>
              <w:ind w:right="128"/>
              <w:cnfStyle w:val="000000000000" w:firstRow="0" w:lastRow="0" w:firstColumn="0" w:lastColumn="0" w:oddVBand="0" w:evenVBand="0" w:oddHBand="0" w:evenHBand="0" w:firstRowFirstColumn="0" w:firstRowLastColumn="0" w:lastRowFirstColumn="0" w:lastRowLastColumn="0"/>
              <w:rPr>
                <w:sz w:val="19"/>
                <w:szCs w:val="19"/>
              </w:rPr>
            </w:pPr>
            <w:r>
              <w:rPr>
                <w:sz w:val="19"/>
                <w:szCs w:val="19"/>
              </w:rPr>
              <w:t>Instruments available on request</w:t>
            </w:r>
          </w:p>
        </w:tc>
      </w:tr>
      <w:tr w:rsidR="00000467" w:rsidRPr="00440BCC" w14:paraId="15D7B494"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tcPr>
          <w:p w14:paraId="382F9E46" w14:textId="77777777" w:rsidR="00000467" w:rsidRPr="00440BCC" w:rsidRDefault="00000467" w:rsidP="00000467">
            <w:pPr>
              <w:pStyle w:val="Tablesubhead"/>
            </w:pPr>
            <w:r>
              <w:t>Context</w:t>
            </w:r>
          </w:p>
        </w:tc>
      </w:tr>
      <w:tr w:rsidR="00000467" w:rsidRPr="00440BCC" w14:paraId="5A871DBB" w14:textId="77777777" w:rsidTr="002C300D">
        <w:tblPrEx>
          <w:tblLook w:val="04A0" w:firstRow="1" w:lastRow="0" w:firstColumn="1" w:lastColumn="0" w:noHBand="0" w:noVBand="1"/>
        </w:tblPrEx>
        <w:trPr>
          <w:trHeight w:val="1689"/>
        </w:trPr>
        <w:sdt>
          <w:sdtPr>
            <w:id w:val="37953325"/>
            <w:placeholder>
              <w:docPart w:val="A24AED5B7D404CAFAD655EC4A28853BE"/>
            </w:placeholder>
          </w:sdtPr>
          <w:sdtContent>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auto"/>
              </w:tcPr>
              <w:p w14:paraId="0D3AC45C" w14:textId="77777777" w:rsidR="00000467" w:rsidRDefault="00000467" w:rsidP="00000467">
                <w:pPr>
                  <w:pStyle w:val="Tabletext"/>
                  <w:rPr>
                    <w:szCs w:val="19"/>
                  </w:rPr>
                </w:pPr>
                <w:r>
                  <w:rPr>
                    <w:szCs w:val="19"/>
                  </w:rPr>
                  <w:t>In this unit, you have been learning how contemporary music is created and how, with the rise of accessible music technology, anyone can become a ‘bedroom’ producer and release music.</w:t>
                </w:r>
              </w:p>
              <w:p w14:paraId="0F3760BE" w14:textId="5D0F2130" w:rsidR="00000467" w:rsidRPr="00704EE4" w:rsidRDefault="00000467" w:rsidP="00000467">
                <w:pPr>
                  <w:pStyle w:val="Tabletext"/>
                  <w:rPr>
                    <w:szCs w:val="19"/>
                  </w:rPr>
                </w:pPr>
                <w:r>
                  <w:rPr>
                    <w:szCs w:val="19"/>
                  </w:rPr>
                  <w:t>Earlier in the unit you have focused on the art of song-writing, with an emphasis on lyric writing. Following this, you learnt how to ‘produce’ a song through arranging and the recording process. Now you will begin to apply this knowledge and become familiar with the entire process of recording a song, from conception to release.</w:t>
                </w:r>
              </w:p>
            </w:tc>
          </w:sdtContent>
        </w:sdt>
      </w:tr>
      <w:tr w:rsidR="00000467" w:rsidRPr="00440BCC" w14:paraId="04DB003B"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E6E7E8" w:themeFill="background2"/>
          </w:tcPr>
          <w:p w14:paraId="0C8C7E6E" w14:textId="77777777" w:rsidR="00000467" w:rsidRPr="00440BCC" w:rsidRDefault="00000467" w:rsidP="00000467">
            <w:pPr>
              <w:pStyle w:val="Tablesubhead"/>
            </w:pPr>
            <w:r>
              <w:t>Task</w:t>
            </w:r>
          </w:p>
        </w:tc>
      </w:tr>
      <w:tr w:rsidR="00000467" w:rsidRPr="00440BCC" w14:paraId="231E8212" w14:textId="77777777" w:rsidTr="00FC7110">
        <w:tblPrEx>
          <w:tblLook w:val="04A0" w:firstRow="1" w:lastRow="0" w:firstColumn="1" w:lastColumn="0" w:noHBand="0" w:noVBand="1"/>
        </w:tblPrEx>
        <w:trPr>
          <w:trHeight w:val="283"/>
        </w:trPr>
        <w:sdt>
          <w:sdtPr>
            <w:rPr>
              <w:rFonts w:eastAsia="Times New Roman" w:cs="Times New Roman"/>
              <w:sz w:val="19"/>
              <w:szCs w:val="21"/>
              <w:lang w:bidi="ar-SA"/>
            </w:rPr>
            <w:id w:val="-711188417"/>
            <w:placeholder>
              <w:docPart w:val="015F239AE11C40BE9AF9A4373DD25C70"/>
            </w:placeholder>
          </w:sdtPr>
          <w:sdtEndPr>
            <w:rPr>
              <w:rFonts w:eastAsia="Arial" w:cs="Arial"/>
              <w:sz w:val="22"/>
              <w:szCs w:val="22"/>
              <w:lang w:bidi="en-AU"/>
            </w:rPr>
          </w:sdtEndPr>
          <w:sdtContent>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auto"/>
              </w:tcPr>
              <w:p w14:paraId="219F5F22" w14:textId="77777777" w:rsidR="00000467" w:rsidRDefault="00000467" w:rsidP="00000467">
                <w:pPr>
                  <w:pStyle w:val="TableParagraph"/>
                  <w:spacing w:before="56"/>
                  <w:ind w:left="0"/>
                  <w:rPr>
                    <w:rFonts w:eastAsia="Times New Roman" w:cs="Times New Roman"/>
                    <w:b/>
                    <w:sz w:val="19"/>
                    <w:szCs w:val="21"/>
                    <w:lang w:bidi="ar-SA"/>
                  </w:rPr>
                </w:pPr>
                <w:r>
                  <w:rPr>
                    <w:rFonts w:eastAsia="Times New Roman" w:cs="Times New Roman"/>
                    <w:b/>
                    <w:sz w:val="19"/>
                    <w:szCs w:val="21"/>
                    <w:lang w:bidi="ar-SA"/>
                  </w:rPr>
                  <w:t>Part 1:</w:t>
                </w:r>
              </w:p>
              <w:p w14:paraId="48D05A48" w14:textId="77777777" w:rsidR="00000467" w:rsidRDefault="00000467" w:rsidP="00000467">
                <w:pPr>
                  <w:pStyle w:val="TableParagraph"/>
                  <w:spacing w:before="56"/>
                  <w:ind w:left="0"/>
                  <w:rPr>
                    <w:sz w:val="20"/>
                    <w:szCs w:val="20"/>
                  </w:rPr>
                </w:pPr>
                <w:r w:rsidRPr="00000467">
                  <w:rPr>
                    <w:sz w:val="20"/>
                    <w:szCs w:val="20"/>
                  </w:rPr>
                  <w:t>In groups</w:t>
                </w:r>
                <w:r>
                  <w:rPr>
                    <w:sz w:val="20"/>
                    <w:szCs w:val="20"/>
                  </w:rPr>
                  <w:t xml:space="preserve"> you are to create a song of 1 minute in length (minimum that demonstrates:</w:t>
                </w:r>
              </w:p>
              <w:p w14:paraId="5EAD9F72" w14:textId="77777777" w:rsidR="00000467" w:rsidRPr="00000467" w:rsidRDefault="00000467" w:rsidP="00000467">
                <w:pPr>
                  <w:pStyle w:val="TableParagraph"/>
                  <w:numPr>
                    <w:ilvl w:val="0"/>
                    <w:numId w:val="118"/>
                  </w:numPr>
                  <w:spacing w:before="56"/>
                  <w:rPr>
                    <w:sz w:val="20"/>
                  </w:rPr>
                </w:pPr>
                <w:r w:rsidRPr="00000467">
                  <w:rPr>
                    <w:sz w:val="20"/>
                  </w:rPr>
                  <w:t>Lyric writing</w:t>
                </w:r>
              </w:p>
              <w:p w14:paraId="689413E9" w14:textId="77777777" w:rsidR="00000467" w:rsidRPr="00000467" w:rsidRDefault="00000467" w:rsidP="00000467">
                <w:pPr>
                  <w:pStyle w:val="TableParagraph"/>
                  <w:numPr>
                    <w:ilvl w:val="0"/>
                    <w:numId w:val="118"/>
                  </w:numPr>
                  <w:spacing w:before="56"/>
                  <w:rPr>
                    <w:sz w:val="20"/>
                  </w:rPr>
                </w:pPr>
                <w:r w:rsidRPr="00000467">
                  <w:rPr>
                    <w:sz w:val="20"/>
                  </w:rPr>
                  <w:t>Chord progression</w:t>
                </w:r>
              </w:p>
              <w:p w14:paraId="69991A74" w14:textId="77777777" w:rsidR="00000467" w:rsidRPr="00000467" w:rsidRDefault="00000467" w:rsidP="00000467">
                <w:pPr>
                  <w:pStyle w:val="TableParagraph"/>
                  <w:numPr>
                    <w:ilvl w:val="0"/>
                    <w:numId w:val="118"/>
                  </w:numPr>
                  <w:spacing w:before="56"/>
                  <w:rPr>
                    <w:sz w:val="20"/>
                  </w:rPr>
                </w:pPr>
                <w:r w:rsidRPr="00000467">
                  <w:rPr>
                    <w:sz w:val="20"/>
                  </w:rPr>
                  <w:t>Melody</w:t>
                </w:r>
              </w:p>
              <w:p w14:paraId="4AA4C001" w14:textId="77777777" w:rsidR="00C1445A" w:rsidRPr="00C1445A" w:rsidRDefault="00000467" w:rsidP="00000467">
                <w:pPr>
                  <w:pStyle w:val="TableParagraph"/>
                  <w:numPr>
                    <w:ilvl w:val="0"/>
                    <w:numId w:val="118"/>
                  </w:numPr>
                  <w:spacing w:before="56"/>
                </w:pPr>
                <w:r w:rsidRPr="00000467">
                  <w:rPr>
                    <w:sz w:val="20"/>
                  </w:rPr>
                  <w:t>Two contrasting sections (verse/chorus)</w:t>
                </w:r>
              </w:p>
              <w:p w14:paraId="711E955F" w14:textId="77777777" w:rsidR="00C1445A" w:rsidRDefault="00C1445A" w:rsidP="00C1445A">
                <w:pPr>
                  <w:pStyle w:val="TableParagraph"/>
                  <w:spacing w:before="56"/>
                </w:pPr>
              </w:p>
              <w:p w14:paraId="53A6777B" w14:textId="77777777" w:rsidR="00C1445A" w:rsidRDefault="00C1445A" w:rsidP="00C1445A">
                <w:pPr>
                  <w:pStyle w:val="TableParagraph"/>
                  <w:spacing w:before="56"/>
                  <w:rPr>
                    <w:b/>
                    <w:sz w:val="18"/>
                  </w:rPr>
                </w:pPr>
                <w:r>
                  <w:rPr>
                    <w:b/>
                    <w:sz w:val="18"/>
                  </w:rPr>
                  <w:t>Part 2:</w:t>
                </w:r>
              </w:p>
              <w:p w14:paraId="4A27B4CE" w14:textId="77777777" w:rsidR="00C1445A" w:rsidRDefault="00C1445A" w:rsidP="00C1445A">
                <w:pPr>
                  <w:pStyle w:val="TableParagraph"/>
                  <w:spacing w:before="56"/>
                  <w:rPr>
                    <w:sz w:val="20"/>
                  </w:rPr>
                </w:pPr>
                <w:r>
                  <w:rPr>
                    <w:sz w:val="20"/>
                  </w:rPr>
                  <w:t>Create a press release and artist biography to accompany the release of your single. The press release and biography must include an analysis and evaluation of your composition, through detailing the steps you took to create your song from conception to release.</w:t>
                </w:r>
              </w:p>
              <w:p w14:paraId="60A488BC" w14:textId="7E2AC72B" w:rsidR="00000467" w:rsidRPr="00440BCC" w:rsidRDefault="00000467" w:rsidP="00C1445A">
                <w:pPr>
                  <w:pStyle w:val="TableParagraph"/>
                  <w:spacing w:before="56"/>
                </w:pPr>
              </w:p>
            </w:tc>
          </w:sdtContent>
        </w:sdt>
      </w:tr>
      <w:tr w:rsidR="00000467" w:rsidRPr="00440BCC" w14:paraId="504FE445"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E6E7E8" w:themeFill="background2"/>
          </w:tcPr>
          <w:p w14:paraId="6470A3FC" w14:textId="77777777" w:rsidR="00000467" w:rsidRPr="00440BCC" w:rsidRDefault="00000467" w:rsidP="00000467">
            <w:pPr>
              <w:pStyle w:val="Tablesubhead"/>
            </w:pPr>
            <w:r>
              <w:lastRenderedPageBreak/>
              <w:t>To complete this task, you must:</w:t>
            </w:r>
          </w:p>
        </w:tc>
      </w:tr>
      <w:tr w:rsidR="00000467" w:rsidRPr="00440BCC" w14:paraId="0B7C166E"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auto"/>
          </w:tcPr>
          <w:p w14:paraId="4E6E533E" w14:textId="6CC90F48" w:rsidR="00C1445A" w:rsidRPr="00C1445A" w:rsidRDefault="00C1445A" w:rsidP="00C1445A">
            <w:pPr>
              <w:pStyle w:val="TableParagraph"/>
              <w:tabs>
                <w:tab w:val="left" w:pos="279"/>
              </w:tabs>
              <w:spacing w:before="38"/>
              <w:rPr>
                <w:b/>
                <w:sz w:val="19"/>
                <w:u w:val="single"/>
              </w:rPr>
            </w:pPr>
            <w:r>
              <w:rPr>
                <w:b/>
                <w:sz w:val="19"/>
                <w:u w:val="single"/>
              </w:rPr>
              <w:t>Composition Component</w:t>
            </w:r>
          </w:p>
          <w:p w14:paraId="49DDE462" w14:textId="174C03F3" w:rsidR="00000467" w:rsidRPr="004C1CB1" w:rsidRDefault="00C1445A" w:rsidP="00000467">
            <w:pPr>
              <w:pStyle w:val="TableParagraph"/>
              <w:numPr>
                <w:ilvl w:val="0"/>
                <w:numId w:val="64"/>
              </w:numPr>
              <w:tabs>
                <w:tab w:val="left" w:pos="279"/>
              </w:tabs>
              <w:spacing w:before="38"/>
              <w:rPr>
                <w:sz w:val="19"/>
              </w:rPr>
            </w:pPr>
            <w:r>
              <w:rPr>
                <w:b/>
                <w:sz w:val="19"/>
              </w:rPr>
              <w:t>interpret</w:t>
            </w:r>
            <w:r w:rsidR="00000467">
              <w:rPr>
                <w:b/>
                <w:sz w:val="19"/>
              </w:rPr>
              <w:t xml:space="preserve"> </w:t>
            </w:r>
            <w:r>
              <w:rPr>
                <w:sz w:val="19"/>
              </w:rPr>
              <w:t>music principles and practices</w:t>
            </w:r>
          </w:p>
          <w:p w14:paraId="3953F72F" w14:textId="420F0F57" w:rsidR="00000467" w:rsidRPr="004C1CB1" w:rsidRDefault="00C1445A" w:rsidP="00000467">
            <w:pPr>
              <w:pStyle w:val="TableParagraph"/>
              <w:numPr>
                <w:ilvl w:val="0"/>
                <w:numId w:val="64"/>
              </w:numPr>
              <w:tabs>
                <w:tab w:val="left" w:pos="279"/>
              </w:tabs>
              <w:spacing w:before="38"/>
              <w:rPr>
                <w:sz w:val="19"/>
              </w:rPr>
            </w:pPr>
            <w:r>
              <w:rPr>
                <w:b/>
                <w:sz w:val="19"/>
              </w:rPr>
              <w:t>plan and modify</w:t>
            </w:r>
            <w:r w:rsidR="00000467">
              <w:rPr>
                <w:b/>
                <w:sz w:val="19"/>
              </w:rPr>
              <w:t xml:space="preserve"> </w:t>
            </w:r>
            <w:r>
              <w:rPr>
                <w:sz w:val="19"/>
              </w:rPr>
              <w:t>your composition using music principles and practices</w:t>
            </w:r>
          </w:p>
          <w:p w14:paraId="1761D77D" w14:textId="4C4AA269" w:rsidR="00000467" w:rsidRDefault="00C1445A" w:rsidP="00000467">
            <w:pPr>
              <w:pStyle w:val="TableParagraph"/>
              <w:numPr>
                <w:ilvl w:val="0"/>
                <w:numId w:val="64"/>
              </w:numPr>
              <w:tabs>
                <w:tab w:val="left" w:pos="279"/>
              </w:tabs>
              <w:spacing w:before="38"/>
              <w:rPr>
                <w:sz w:val="19"/>
              </w:rPr>
            </w:pPr>
            <w:r>
              <w:rPr>
                <w:b/>
                <w:sz w:val="19"/>
              </w:rPr>
              <w:t>demonstrate</w:t>
            </w:r>
            <w:r w:rsidR="00000467">
              <w:rPr>
                <w:b/>
                <w:sz w:val="19"/>
              </w:rPr>
              <w:t xml:space="preserve"> </w:t>
            </w:r>
            <w:r>
              <w:rPr>
                <w:sz w:val="19"/>
              </w:rPr>
              <w:t>music principles and practices</w:t>
            </w:r>
          </w:p>
          <w:p w14:paraId="77505362" w14:textId="39D5F90D" w:rsidR="00000467" w:rsidRPr="004C1CB1" w:rsidRDefault="00C1445A" w:rsidP="00000467">
            <w:pPr>
              <w:pStyle w:val="TableParagraph"/>
              <w:numPr>
                <w:ilvl w:val="0"/>
                <w:numId w:val="64"/>
              </w:numPr>
              <w:tabs>
                <w:tab w:val="left" w:pos="279"/>
              </w:tabs>
              <w:spacing w:before="38"/>
              <w:rPr>
                <w:sz w:val="19"/>
              </w:rPr>
            </w:pPr>
            <w:r>
              <w:rPr>
                <w:b/>
                <w:sz w:val="19"/>
              </w:rPr>
              <w:t>apply</w:t>
            </w:r>
            <w:r w:rsidR="00000467">
              <w:rPr>
                <w:b/>
                <w:sz w:val="19"/>
              </w:rPr>
              <w:t xml:space="preserve"> </w:t>
            </w:r>
            <w:r>
              <w:rPr>
                <w:sz w:val="19"/>
              </w:rPr>
              <w:t xml:space="preserve">technical </w:t>
            </w:r>
            <w:r>
              <w:rPr>
                <w:i/>
                <w:sz w:val="19"/>
              </w:rPr>
              <w:t>and</w:t>
            </w:r>
            <w:r>
              <w:rPr>
                <w:sz w:val="19"/>
              </w:rPr>
              <w:t xml:space="preserve"> expressive skills in the performance and production of your composition</w:t>
            </w:r>
          </w:p>
          <w:p w14:paraId="2D8C366A" w14:textId="169B2940" w:rsidR="00000467" w:rsidRDefault="00C1445A" w:rsidP="00000467">
            <w:pPr>
              <w:pStyle w:val="TableParagraph"/>
              <w:numPr>
                <w:ilvl w:val="0"/>
                <w:numId w:val="64"/>
              </w:numPr>
              <w:tabs>
                <w:tab w:val="left" w:pos="279"/>
              </w:tabs>
              <w:spacing w:before="38"/>
              <w:rPr>
                <w:sz w:val="19"/>
              </w:rPr>
            </w:pPr>
            <w:r>
              <w:rPr>
                <w:b/>
                <w:sz w:val="19"/>
              </w:rPr>
              <w:t>create</w:t>
            </w:r>
            <w:r w:rsidR="00000467">
              <w:rPr>
                <w:b/>
                <w:sz w:val="19"/>
              </w:rPr>
              <w:t xml:space="preserve"> </w:t>
            </w:r>
            <w:r>
              <w:rPr>
                <w:sz w:val="19"/>
              </w:rPr>
              <w:t>a music work</w:t>
            </w:r>
          </w:p>
          <w:p w14:paraId="598A32DF" w14:textId="25CE7ED0" w:rsidR="00C1445A" w:rsidRDefault="00C1445A" w:rsidP="00C1445A">
            <w:pPr>
              <w:pStyle w:val="TableParagraph"/>
              <w:tabs>
                <w:tab w:val="left" w:pos="279"/>
              </w:tabs>
              <w:spacing w:before="38"/>
              <w:rPr>
                <w:b/>
                <w:sz w:val="19"/>
              </w:rPr>
            </w:pPr>
          </w:p>
          <w:p w14:paraId="7DE3B751" w14:textId="3EBF1C4B" w:rsidR="00C1445A" w:rsidRPr="00C1445A" w:rsidRDefault="00C1445A" w:rsidP="00C1445A">
            <w:pPr>
              <w:pStyle w:val="TableParagraph"/>
              <w:tabs>
                <w:tab w:val="left" w:pos="279"/>
              </w:tabs>
              <w:spacing w:before="38"/>
              <w:rPr>
                <w:sz w:val="19"/>
              </w:rPr>
            </w:pPr>
            <w:r>
              <w:rPr>
                <w:b/>
                <w:sz w:val="19"/>
                <w:u w:val="single"/>
              </w:rPr>
              <w:t>Written Component</w:t>
            </w:r>
          </w:p>
          <w:p w14:paraId="5F0D3031" w14:textId="77777777" w:rsidR="00C1445A" w:rsidRDefault="00C1445A" w:rsidP="00000467">
            <w:pPr>
              <w:pStyle w:val="TableParagraph"/>
              <w:numPr>
                <w:ilvl w:val="0"/>
                <w:numId w:val="64"/>
              </w:numPr>
              <w:tabs>
                <w:tab w:val="left" w:pos="279"/>
              </w:tabs>
              <w:spacing w:before="38"/>
              <w:rPr>
                <w:sz w:val="19"/>
              </w:rPr>
            </w:pPr>
            <w:r>
              <w:rPr>
                <w:b/>
                <w:sz w:val="19"/>
              </w:rPr>
              <w:t xml:space="preserve">identify </w:t>
            </w:r>
            <w:r>
              <w:rPr>
                <w:sz w:val="19"/>
              </w:rPr>
              <w:t xml:space="preserve">and </w:t>
            </w:r>
            <w:r>
              <w:rPr>
                <w:b/>
                <w:sz w:val="19"/>
              </w:rPr>
              <w:t>explain</w:t>
            </w:r>
            <w:r>
              <w:rPr>
                <w:sz w:val="19"/>
              </w:rPr>
              <w:t xml:space="preserve"> music principles and practices</w:t>
            </w:r>
          </w:p>
          <w:p w14:paraId="1D5726D0" w14:textId="77777777" w:rsidR="00000467" w:rsidRDefault="00C1445A" w:rsidP="00000467">
            <w:pPr>
              <w:pStyle w:val="TableParagraph"/>
              <w:numPr>
                <w:ilvl w:val="0"/>
                <w:numId w:val="64"/>
              </w:numPr>
              <w:tabs>
                <w:tab w:val="left" w:pos="279"/>
              </w:tabs>
              <w:spacing w:before="38"/>
              <w:rPr>
                <w:sz w:val="19"/>
              </w:rPr>
            </w:pPr>
            <w:r>
              <w:rPr>
                <w:b/>
                <w:sz w:val="19"/>
              </w:rPr>
              <w:t xml:space="preserve">analyse </w:t>
            </w:r>
            <w:r>
              <w:rPr>
                <w:sz w:val="19"/>
              </w:rPr>
              <w:t>the use of music practices and principles in your own work and other’s work</w:t>
            </w:r>
          </w:p>
          <w:p w14:paraId="28769D7B" w14:textId="77777777" w:rsidR="00C1445A" w:rsidRDefault="00C1445A" w:rsidP="00000467">
            <w:pPr>
              <w:pStyle w:val="TableParagraph"/>
              <w:numPr>
                <w:ilvl w:val="0"/>
                <w:numId w:val="64"/>
              </w:numPr>
              <w:tabs>
                <w:tab w:val="left" w:pos="279"/>
              </w:tabs>
              <w:spacing w:before="38"/>
              <w:rPr>
                <w:sz w:val="19"/>
              </w:rPr>
            </w:pPr>
            <w:r>
              <w:rPr>
                <w:b/>
                <w:sz w:val="19"/>
              </w:rPr>
              <w:t xml:space="preserve">evaluate </w:t>
            </w:r>
            <w:r>
              <w:rPr>
                <w:sz w:val="19"/>
              </w:rPr>
              <w:t>the application of music principles and practices in your own music works and music activities</w:t>
            </w:r>
          </w:p>
          <w:p w14:paraId="04B064C8" w14:textId="77777777" w:rsidR="00C1445A" w:rsidRDefault="00C1445A" w:rsidP="00000467">
            <w:pPr>
              <w:pStyle w:val="TableParagraph"/>
              <w:numPr>
                <w:ilvl w:val="0"/>
                <w:numId w:val="64"/>
              </w:numPr>
              <w:tabs>
                <w:tab w:val="left" w:pos="279"/>
              </w:tabs>
              <w:spacing w:before="38"/>
              <w:rPr>
                <w:sz w:val="19"/>
              </w:rPr>
            </w:pPr>
            <w:r>
              <w:rPr>
                <w:b/>
                <w:sz w:val="19"/>
              </w:rPr>
              <w:t xml:space="preserve">use </w:t>
            </w:r>
            <w:r>
              <w:rPr>
                <w:sz w:val="19"/>
              </w:rPr>
              <w:t>language conventions and features to communicate ideas and information about music</w:t>
            </w:r>
          </w:p>
          <w:p w14:paraId="23F51039" w14:textId="3803CBDB" w:rsidR="00C1445A" w:rsidRPr="001B76CE" w:rsidRDefault="00C1445A" w:rsidP="00C1445A">
            <w:pPr>
              <w:pStyle w:val="TableParagraph"/>
              <w:tabs>
                <w:tab w:val="left" w:pos="279"/>
              </w:tabs>
              <w:spacing w:before="38"/>
              <w:ind w:left="278"/>
              <w:rPr>
                <w:sz w:val="19"/>
              </w:rPr>
            </w:pPr>
          </w:p>
        </w:tc>
      </w:tr>
      <w:tr w:rsidR="00000467" w:rsidRPr="00440BCC" w14:paraId="4BCC2BD3"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E6E7E8" w:themeFill="background2"/>
          </w:tcPr>
          <w:p w14:paraId="48825A3A" w14:textId="103D450B" w:rsidR="00000467" w:rsidRPr="00720F28" w:rsidRDefault="00000467" w:rsidP="00000467">
            <w:pPr>
              <w:pStyle w:val="Tablesubhead"/>
            </w:pPr>
            <w:r>
              <w:t>Checkpoints</w:t>
            </w:r>
          </w:p>
        </w:tc>
      </w:tr>
      <w:tr w:rsidR="00000467" w:rsidRPr="00440BCC" w14:paraId="6A4915BE"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auto"/>
          </w:tcPr>
          <w:p w14:paraId="298C4B6F" w14:textId="3E92D973" w:rsidR="00000467" w:rsidRDefault="00000000" w:rsidP="00000467">
            <w:pPr>
              <w:pStyle w:val="Tabletext"/>
              <w:tabs>
                <w:tab w:val="left" w:pos="340"/>
                <w:tab w:val="right" w:pos="8664"/>
              </w:tabs>
              <w:ind w:left="340" w:hanging="340"/>
            </w:pPr>
            <w:sdt>
              <w:sdtPr>
                <w:id w:val="160281227"/>
                <w14:checkbox>
                  <w14:checked w14:val="0"/>
                  <w14:checkedState w14:val="2612" w14:font="MS Gothic"/>
                  <w14:uncheckedState w14:val="2610" w14:font="MS Gothic"/>
                </w14:checkbox>
              </w:sdtPr>
              <w:sdtContent>
                <w:r w:rsidR="00000467">
                  <w:rPr>
                    <w:rFonts w:ascii="MS Gothic" w:eastAsia="MS Gothic" w:hAnsi="MS Gothic" w:hint="eastAsia"/>
                  </w:rPr>
                  <w:t>☐</w:t>
                </w:r>
              </w:sdtContent>
            </w:sdt>
            <w:r w:rsidR="00000467">
              <w:tab/>
            </w:r>
            <w:sdt>
              <w:sdtPr>
                <w:id w:val="1844116220"/>
              </w:sdtPr>
              <w:sdtContent>
                <w:r w:rsidR="00000467">
                  <w:t xml:space="preserve">Term </w:t>
                </w:r>
                <w:r w:rsidR="00C1445A">
                  <w:t>3</w:t>
                </w:r>
                <w:r w:rsidR="00000467">
                  <w:t xml:space="preserve">, Week </w:t>
                </w:r>
                <w:r w:rsidR="00C1445A">
                  <w:t>5</w:t>
                </w:r>
                <w:ins w:id="0" w:author="CAHILL, Michael (mxcah1)" w:date="2018-08-08T14:22:00Z">
                  <w:r w:rsidR="00000467">
                    <w:t xml:space="preserve">: </w:t>
                  </w:r>
                </w:ins>
                <w:r w:rsidR="00C1445A">
                  <w:t>Complete and submit draft composition</w:t>
                </w:r>
              </w:sdtContent>
            </w:sdt>
            <w:r w:rsidR="00000467">
              <w:tab/>
            </w:r>
          </w:p>
          <w:p w14:paraId="72BA25CD" w14:textId="5970BE5A" w:rsidR="00000467" w:rsidRPr="00440BCC" w:rsidRDefault="00000000" w:rsidP="00000467">
            <w:pPr>
              <w:pStyle w:val="Tabletext"/>
              <w:tabs>
                <w:tab w:val="left" w:pos="340"/>
                <w:tab w:val="right" w:pos="8664"/>
              </w:tabs>
              <w:ind w:left="340" w:hanging="340"/>
            </w:pPr>
            <w:sdt>
              <w:sdtPr>
                <w:id w:val="2024123035"/>
                <w14:checkbox>
                  <w14:checked w14:val="0"/>
                  <w14:checkedState w14:val="2612" w14:font="MS Gothic"/>
                  <w14:uncheckedState w14:val="2610" w14:font="MS Gothic"/>
                </w14:checkbox>
              </w:sdtPr>
              <w:sdtContent>
                <w:r w:rsidR="00000467">
                  <w:rPr>
                    <w:rFonts w:ascii="MS Gothic" w:eastAsia="MS Gothic" w:hAnsi="MS Gothic" w:hint="eastAsia"/>
                  </w:rPr>
                  <w:t>☐</w:t>
                </w:r>
              </w:sdtContent>
            </w:sdt>
            <w:r w:rsidR="00000467">
              <w:tab/>
            </w:r>
            <w:sdt>
              <w:sdtPr>
                <w:id w:val="1725335089"/>
              </w:sdtPr>
              <w:sdtContent>
                <w:sdt>
                  <w:sdtPr>
                    <w:id w:val="1466694229"/>
                  </w:sdtPr>
                  <w:sdtContent>
                    <w:r w:rsidR="00000467">
                      <w:t xml:space="preserve">Term </w:t>
                    </w:r>
                    <w:r w:rsidR="00C1445A">
                      <w:t>3</w:t>
                    </w:r>
                    <w:r w:rsidR="00000467">
                      <w:t xml:space="preserve">, Week </w:t>
                    </w:r>
                    <w:r w:rsidR="00C1445A">
                      <w:t>7</w:t>
                    </w:r>
                    <w:ins w:id="1" w:author="CAHILL, Michael (mxcah1)" w:date="2018-08-08T14:22:00Z">
                      <w:r w:rsidR="00000467">
                        <w:t xml:space="preserve">: </w:t>
                      </w:r>
                    </w:ins>
                    <w:r w:rsidR="00C1445A">
                      <w:t>Complete and submit draft press release and biography</w:t>
                    </w:r>
                  </w:sdtContent>
                </w:sdt>
              </w:sdtContent>
            </w:sdt>
          </w:p>
        </w:tc>
      </w:tr>
      <w:tr w:rsidR="00000467" w:rsidRPr="00440BCC" w14:paraId="3A2077FD" w14:textId="77777777" w:rsidTr="00FC7110">
        <w:tblPrEx>
          <w:tblLook w:val="04A0" w:firstRow="1" w:lastRow="0" w:firstColumn="1" w:lastColumn="0" w:noHBand="0" w:noVBand="1"/>
        </w:tblPrEx>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bottom w:val="single" w:sz="4" w:space="0" w:color="A6A8AB"/>
            </w:tcBorders>
            <w:shd w:val="clear" w:color="auto" w:fill="auto"/>
          </w:tcPr>
          <w:p w14:paraId="08BC47F0" w14:textId="6B205076" w:rsidR="00000467" w:rsidRPr="00440BCC" w:rsidRDefault="00000000" w:rsidP="00000467">
            <w:pPr>
              <w:pStyle w:val="Tabletext"/>
              <w:tabs>
                <w:tab w:val="left" w:pos="340"/>
              </w:tabs>
              <w:ind w:left="340" w:hanging="340"/>
            </w:pPr>
            <w:sdt>
              <w:sdtPr>
                <w:id w:val="-2116047026"/>
                <w14:checkbox>
                  <w14:checked w14:val="0"/>
                  <w14:checkedState w14:val="2612" w14:font="MS Gothic"/>
                  <w14:uncheckedState w14:val="2610" w14:font="MS Gothic"/>
                </w14:checkbox>
              </w:sdtPr>
              <w:sdtContent>
                <w:r w:rsidR="00000467">
                  <w:rPr>
                    <w:rFonts w:ascii="MS Gothic" w:eastAsia="MS Gothic" w:hAnsi="MS Gothic" w:hint="eastAsia"/>
                  </w:rPr>
                  <w:t>☐</w:t>
                </w:r>
              </w:sdtContent>
            </w:sdt>
            <w:r w:rsidR="00000467">
              <w:tab/>
            </w:r>
            <w:sdt>
              <w:sdtPr>
                <w:id w:val="-1752505798"/>
              </w:sdtPr>
              <w:sdtContent>
                <w:sdt>
                  <w:sdtPr>
                    <w:id w:val="1230493791"/>
                  </w:sdtPr>
                  <w:sdtContent>
                    <w:r w:rsidR="00000467">
                      <w:t xml:space="preserve">Term </w:t>
                    </w:r>
                    <w:r w:rsidR="00C1445A">
                      <w:t>3</w:t>
                    </w:r>
                    <w:r w:rsidR="00000467">
                      <w:t xml:space="preserve">, Week </w:t>
                    </w:r>
                    <w:r w:rsidR="00C1445A">
                      <w:t>9</w:t>
                    </w:r>
                    <w:ins w:id="2" w:author="CAHILL, Michael (mxcah1)" w:date="2018-08-08T14:23:00Z">
                      <w:r w:rsidR="00000467">
                        <w:t xml:space="preserve">: </w:t>
                      </w:r>
                    </w:ins>
                    <w:r w:rsidR="00C1445A">
                      <w:t>Submit project</w:t>
                    </w:r>
                  </w:sdtContent>
                </w:sdt>
              </w:sdtContent>
            </w:sdt>
            <w:r w:rsidR="00000467">
              <w:t xml:space="preserve">     </w:t>
            </w:r>
          </w:p>
        </w:tc>
      </w:tr>
      <w:tr w:rsidR="00000467" w:rsidRPr="00440BCC" w14:paraId="478958CB"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E6E7E8" w:themeFill="background2"/>
          </w:tcPr>
          <w:p w14:paraId="4229FA23" w14:textId="77777777" w:rsidR="00000467" w:rsidRDefault="00000467" w:rsidP="00000467">
            <w:pPr>
              <w:pStyle w:val="Tablesubhead"/>
            </w:pPr>
            <w:r>
              <w:t>Authentication strategies</w:t>
            </w:r>
          </w:p>
          <w:p w14:paraId="007299F7" w14:textId="7BD1404D" w:rsidR="00000467" w:rsidRPr="00440BCC" w:rsidRDefault="00000467" w:rsidP="00000467">
            <w:pPr>
              <w:pStyle w:val="Tablesubhead"/>
            </w:pPr>
            <w:r>
              <w:rPr>
                <w:b w:val="0"/>
              </w:rPr>
              <w:t>Your teacher will use ways to check that the work you are assessed on is your own work.</w:t>
            </w:r>
          </w:p>
        </w:tc>
      </w:tr>
      <w:tr w:rsidR="00000467" w:rsidRPr="00440BCC" w14:paraId="20A50C96"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7B204932" w14:textId="5E0FBAC1" w:rsidR="00000467" w:rsidRPr="00440BCC" w:rsidRDefault="00000467" w:rsidP="00000467">
            <w:pPr>
              <w:pStyle w:val="TableBullet"/>
              <w:numPr>
                <w:ilvl w:val="0"/>
                <w:numId w:val="24"/>
              </w:numPr>
            </w:pPr>
            <w:r>
              <w:t>You</w:t>
            </w:r>
            <w:r w:rsidR="00C1445A">
              <w:t>r</w:t>
            </w:r>
            <w:r>
              <w:t xml:space="preserve"> </w:t>
            </w:r>
            <w:r w:rsidR="00C1445A">
              <w:t>teacher will observe you completing work in class</w:t>
            </w:r>
            <w:r w:rsidR="002C300D">
              <w:t>.</w:t>
            </w:r>
          </w:p>
        </w:tc>
      </w:tr>
      <w:tr w:rsidR="00000467" w:rsidRPr="00440BCC" w14:paraId="47D69CF2"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13B953F5" w14:textId="780B2177" w:rsidR="00000467" w:rsidRPr="00440BCC" w:rsidRDefault="00C1445A" w:rsidP="00000467">
            <w:pPr>
              <w:pStyle w:val="TableBullet"/>
              <w:numPr>
                <w:ilvl w:val="0"/>
                <w:numId w:val="24"/>
              </w:numPr>
            </w:pPr>
            <w:r>
              <w:t>Take</w:t>
            </w:r>
            <w:r w:rsidR="002C300D">
              <w:t xml:space="preserve"> part in interviews or consultations with you teacher as you develop your response.</w:t>
            </w:r>
          </w:p>
        </w:tc>
      </w:tr>
      <w:tr w:rsidR="00000467" w:rsidRPr="00440BCC" w14:paraId="008EDEB9"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0F4FB992" w14:textId="15B8E8B6" w:rsidR="00000467" w:rsidRPr="00440BCC" w:rsidRDefault="002C300D" w:rsidP="00000467">
            <w:pPr>
              <w:pStyle w:val="TableBullet"/>
              <w:numPr>
                <w:ilvl w:val="0"/>
                <w:numId w:val="24"/>
              </w:numPr>
            </w:pPr>
            <w:r>
              <w:t>Submit a draft and respond to teacher feedback.</w:t>
            </w:r>
          </w:p>
        </w:tc>
      </w:tr>
      <w:tr w:rsidR="00000467" w:rsidRPr="00440BCC" w14:paraId="67816FEB"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30487A1D" w14:textId="59E0464B" w:rsidR="00000467" w:rsidRPr="00440BCC" w:rsidRDefault="00000467" w:rsidP="00000467">
            <w:pPr>
              <w:pStyle w:val="TableBullet"/>
              <w:numPr>
                <w:ilvl w:val="0"/>
                <w:numId w:val="24"/>
              </w:numPr>
            </w:pPr>
            <w:r>
              <w:t>Submit a declaration of authenticity.</w:t>
            </w:r>
          </w:p>
        </w:tc>
      </w:tr>
      <w:tr w:rsidR="002C300D" w:rsidRPr="00440BCC" w14:paraId="67CE5556" w14:textId="77777777" w:rsidTr="00FC7110">
        <w:trPr>
          <w:trHeight w:val="283"/>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E6E7E8" w:themeFill="background2"/>
          </w:tcPr>
          <w:p w14:paraId="21DE4A1F" w14:textId="09DB7A3A" w:rsidR="002C300D" w:rsidRPr="00440BCC" w:rsidRDefault="002C300D" w:rsidP="002C300D">
            <w:pPr>
              <w:pStyle w:val="Tablesubhead"/>
              <w:tabs>
                <w:tab w:val="right" w:pos="8664"/>
              </w:tabs>
            </w:pPr>
            <w:r w:rsidRPr="00C8454A">
              <w:rPr>
                <w:rFonts w:cstheme="majorHAnsi"/>
                <w:sz w:val="20"/>
                <w:szCs w:val="24"/>
              </w:rPr>
              <w:t>Ownership Declaration</w:t>
            </w:r>
          </w:p>
        </w:tc>
      </w:tr>
      <w:tr w:rsidR="002C300D" w:rsidRPr="00440BCC" w14:paraId="07C60B75" w14:textId="77777777" w:rsidTr="007D1235">
        <w:trPr>
          <w:trHeight w:val="2170"/>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6BFE60B3" w14:textId="77777777" w:rsidR="002C300D" w:rsidRPr="00112BA6" w:rsidRDefault="002C300D" w:rsidP="002C300D">
            <w:pPr>
              <w:spacing w:after="120"/>
              <w:contextualSpacing/>
              <w:jc w:val="both"/>
              <w:rPr>
                <w:rFonts w:ascii="Arial" w:hAnsi="Arial" w:cs="Arial"/>
                <w:sz w:val="22"/>
                <w:szCs w:val="22"/>
              </w:rPr>
            </w:pPr>
            <w:r w:rsidRPr="00112BA6">
              <w:rPr>
                <w:rFonts w:ascii="Arial" w:hAnsi="Arial" w:cs="Arial"/>
                <w:sz w:val="22"/>
                <w:szCs w:val="22"/>
              </w:rPr>
              <w:t>I declare this assessment piece to be my own work, except where referenced or otherwise indicated. I understand that the consequences of plagiarism will result in copied work being removed from the assignment as well as further consequences being given for this by the school.</w:t>
            </w:r>
          </w:p>
          <w:p w14:paraId="2EB974CA" w14:textId="77777777" w:rsidR="002C300D" w:rsidRDefault="002C300D" w:rsidP="002C300D">
            <w:pPr>
              <w:pStyle w:val="TableParagraph"/>
              <w:tabs>
                <w:tab w:val="left" w:pos="279"/>
              </w:tabs>
              <w:spacing w:before="38"/>
              <w:ind w:left="0"/>
              <w:rPr>
                <w:rFonts w:ascii="Arial" w:hAnsi="Arial"/>
              </w:rPr>
            </w:pPr>
          </w:p>
          <w:p w14:paraId="71ACA86B" w14:textId="28A72169" w:rsidR="002C300D" w:rsidRPr="00D27243" w:rsidRDefault="002C300D" w:rsidP="002C300D">
            <w:pPr>
              <w:pStyle w:val="TableParagraph"/>
              <w:tabs>
                <w:tab w:val="left" w:pos="279"/>
              </w:tabs>
              <w:spacing w:before="38"/>
              <w:ind w:left="0"/>
              <w:rPr>
                <w:sz w:val="19"/>
              </w:rPr>
            </w:pPr>
            <w:r w:rsidRPr="00112BA6">
              <w:rPr>
                <w:rFonts w:ascii="Arial" w:hAnsi="Arial"/>
              </w:rPr>
              <w:t>Signature: ____________________________ Date:  _____________</w:t>
            </w:r>
          </w:p>
        </w:tc>
      </w:tr>
      <w:tr w:rsidR="00000467" w:rsidRPr="00440BCC" w14:paraId="4D4B1EC8" w14:textId="77777777" w:rsidTr="00C8454A">
        <w:trPr>
          <w:trHeight w:val="300"/>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E6E7E8" w:themeFill="background2"/>
          </w:tcPr>
          <w:p w14:paraId="0ADFF874" w14:textId="0A13665C" w:rsidR="00000467" w:rsidRPr="002C300D" w:rsidRDefault="002C300D" w:rsidP="00000467">
            <w:pPr>
              <w:spacing w:after="120"/>
              <w:contextualSpacing/>
              <w:jc w:val="both"/>
              <w:rPr>
                <w:rFonts w:asciiTheme="majorHAnsi" w:hAnsiTheme="majorHAnsi" w:cstheme="majorHAnsi"/>
                <w:b/>
                <w:sz w:val="20"/>
                <w:szCs w:val="24"/>
              </w:rPr>
            </w:pPr>
            <w:r>
              <w:rPr>
                <w:rFonts w:asciiTheme="majorHAnsi" w:hAnsiTheme="majorHAnsi" w:cstheme="majorHAnsi"/>
                <w:b/>
                <w:sz w:val="20"/>
                <w:szCs w:val="24"/>
              </w:rPr>
              <w:t>Comments</w:t>
            </w:r>
          </w:p>
        </w:tc>
      </w:tr>
      <w:tr w:rsidR="00000467" w:rsidRPr="00440BCC" w14:paraId="77E4C3A7" w14:textId="77777777" w:rsidTr="007D1235">
        <w:trPr>
          <w:trHeight w:val="3304"/>
        </w:trPr>
        <w:tc>
          <w:tcPr>
            <w:cnfStyle w:val="001000000000" w:firstRow="0" w:lastRow="0" w:firstColumn="1" w:lastColumn="0" w:oddVBand="0" w:evenVBand="0" w:oddHBand="0" w:evenHBand="0" w:firstRowFirstColumn="0" w:firstRowLastColumn="0" w:lastRowFirstColumn="0" w:lastRowLastColumn="0"/>
            <w:tcW w:w="8880" w:type="dxa"/>
            <w:gridSpan w:val="3"/>
            <w:tcBorders>
              <w:top w:val="single" w:sz="4" w:space="0" w:color="A6A8AB"/>
              <w:bottom w:val="single" w:sz="4" w:space="0" w:color="A6A8AB"/>
            </w:tcBorders>
            <w:shd w:val="clear" w:color="auto" w:fill="auto"/>
          </w:tcPr>
          <w:p w14:paraId="23CFD9D7" w14:textId="6DB6C323" w:rsidR="00000467" w:rsidRDefault="00000467" w:rsidP="00000467">
            <w:pPr>
              <w:pStyle w:val="TableParagraph"/>
              <w:spacing w:before="87"/>
              <w:rPr>
                <w:sz w:val="19"/>
              </w:rPr>
            </w:pPr>
          </w:p>
        </w:tc>
      </w:tr>
    </w:tbl>
    <w:p w14:paraId="7D3F285A" w14:textId="2F8C156F" w:rsidR="00923DCC" w:rsidRDefault="00923DCC" w:rsidP="006F6CC2">
      <w:pPr>
        <w:pStyle w:val="BodyText"/>
        <w:sectPr w:rsidR="00923DCC" w:rsidSect="00D27243">
          <w:footerReference w:type="default" r:id="rId13"/>
          <w:pgSz w:w="11907" w:h="16840" w:code="9"/>
          <w:pgMar w:top="851" w:right="1418" w:bottom="1134" w:left="1418" w:header="567" w:footer="284" w:gutter="0"/>
          <w:pgNumType w:start="2"/>
          <w:cols w:space="720"/>
          <w:formProt w:val="0"/>
          <w:noEndnote/>
          <w:docGrid w:linePitch="299"/>
        </w:sectPr>
      </w:pPr>
    </w:p>
    <w:p w14:paraId="1C7FE668" w14:textId="7D8F1060" w:rsidR="003C77C5" w:rsidRDefault="001C10A8" w:rsidP="003C77C5">
      <w:pPr>
        <w:pStyle w:val="Heading3"/>
        <w:keepNext w:val="0"/>
        <w:keepLines w:val="0"/>
        <w:widowControl w:val="0"/>
        <w:tabs>
          <w:tab w:val="left" w:pos="971"/>
        </w:tabs>
        <w:autoSpaceDE w:val="0"/>
        <w:autoSpaceDN w:val="0"/>
        <w:spacing w:before="64" w:after="0" w:line="240" w:lineRule="auto"/>
        <w:ind w:left="1058"/>
        <w:rPr>
          <w:color w:val="6C6E70"/>
        </w:rPr>
      </w:pPr>
      <w:r>
        <w:rPr>
          <w:color w:val="6C6E70"/>
        </w:rPr>
        <w:lastRenderedPageBreak/>
        <w:t>Product (Composition)</w:t>
      </w:r>
      <w:r w:rsidR="003C77C5">
        <w:rPr>
          <w:color w:val="6C6E70"/>
        </w:rPr>
        <w:t xml:space="preserve"> Criteria</w:t>
      </w:r>
    </w:p>
    <w:tbl>
      <w:tblPr>
        <w:tblStyle w:val="QCAAtablestyle2"/>
        <w:tblW w:w="16019" w:type="dxa"/>
        <w:tblInd w:w="-284" w:type="dxa"/>
        <w:tblLayout w:type="fixed"/>
        <w:tblLook w:val="01E0" w:firstRow="1" w:lastRow="1" w:firstColumn="1" w:lastColumn="1" w:noHBand="0" w:noVBand="0"/>
      </w:tblPr>
      <w:tblGrid>
        <w:gridCol w:w="1184"/>
        <w:gridCol w:w="2884"/>
        <w:gridCol w:w="2884"/>
        <w:gridCol w:w="2885"/>
        <w:gridCol w:w="2884"/>
        <w:gridCol w:w="3298"/>
      </w:tblGrid>
      <w:tr w:rsidR="003C77C5" w14:paraId="69E22912" w14:textId="77777777" w:rsidTr="004C1CB1">
        <w:trPr>
          <w:cnfStyle w:val="100000000000" w:firstRow="1" w:lastRow="0" w:firstColumn="0" w:lastColumn="0" w:oddVBand="0" w:evenVBand="0" w:oddHBand="0" w:evenHBand="0" w:firstRowFirstColumn="0" w:firstRowLastColumn="0" w:lastRowFirstColumn="0" w:lastRowLastColumn="0"/>
          <w:trHeight w:val="347"/>
        </w:trPr>
        <w:tc>
          <w:tcPr>
            <w:cnfStyle w:val="001000000100" w:firstRow="0" w:lastRow="0" w:firstColumn="1" w:lastColumn="0" w:oddVBand="0" w:evenVBand="0" w:oddHBand="0" w:evenHBand="0" w:firstRowFirstColumn="1" w:firstRowLastColumn="0" w:lastRowFirstColumn="0" w:lastRowLastColumn="0"/>
            <w:tcW w:w="1184" w:type="dxa"/>
          </w:tcPr>
          <w:p w14:paraId="5DF32CB5" w14:textId="77777777" w:rsidR="003C77C5" w:rsidRDefault="003C77C5" w:rsidP="00B6669A">
            <w:pPr>
              <w:pStyle w:val="TableParagraph"/>
              <w:spacing w:before="0"/>
              <w:ind w:left="0"/>
              <w:rPr>
                <w:rFonts w:ascii="Times New Roman"/>
                <w:sz w:val="18"/>
              </w:rPr>
            </w:pPr>
          </w:p>
        </w:tc>
        <w:tc>
          <w:tcPr>
            <w:tcW w:w="2884" w:type="dxa"/>
          </w:tcPr>
          <w:p w14:paraId="55070FBE" w14:textId="77777777" w:rsidR="003C77C5" w:rsidRDefault="003C77C5" w:rsidP="00B6669A">
            <w:pPr>
              <w:pStyle w:val="TableParagraph"/>
              <w:spacing w:before="93"/>
              <w:ind w:left="804"/>
              <w:cnfStyle w:val="100000000000" w:firstRow="1" w:lastRow="0" w:firstColumn="0" w:lastColumn="0" w:oddVBand="0" w:evenVBand="0" w:oddHBand="0" w:evenHBand="0" w:firstRowFirstColumn="0" w:firstRowLastColumn="0" w:lastRowFirstColumn="0" w:lastRowLastColumn="0"/>
              <w:rPr>
                <w:b/>
                <w:sz w:val="20"/>
              </w:rPr>
            </w:pPr>
            <w:r>
              <w:rPr>
                <w:b/>
                <w:sz w:val="20"/>
              </w:rPr>
              <w:t>Standard A</w:t>
            </w:r>
          </w:p>
        </w:tc>
        <w:tc>
          <w:tcPr>
            <w:tcW w:w="2884" w:type="dxa"/>
          </w:tcPr>
          <w:p w14:paraId="0AF3CCC2" w14:textId="77777777" w:rsidR="003C77C5" w:rsidRDefault="003C77C5" w:rsidP="00B6669A">
            <w:pPr>
              <w:pStyle w:val="TableParagraph"/>
              <w:spacing w:before="93"/>
              <w:ind w:left="808"/>
              <w:cnfStyle w:val="100000000000" w:firstRow="1" w:lastRow="0" w:firstColumn="0" w:lastColumn="0" w:oddVBand="0" w:evenVBand="0" w:oddHBand="0" w:evenHBand="0" w:firstRowFirstColumn="0" w:firstRowLastColumn="0" w:lastRowFirstColumn="0" w:lastRowLastColumn="0"/>
              <w:rPr>
                <w:b/>
                <w:sz w:val="20"/>
              </w:rPr>
            </w:pPr>
            <w:r>
              <w:rPr>
                <w:b/>
                <w:sz w:val="20"/>
              </w:rPr>
              <w:t>Standard B</w:t>
            </w:r>
          </w:p>
        </w:tc>
        <w:tc>
          <w:tcPr>
            <w:tcW w:w="2885" w:type="dxa"/>
          </w:tcPr>
          <w:p w14:paraId="4602F50F" w14:textId="77777777" w:rsidR="003C77C5" w:rsidRDefault="003C77C5" w:rsidP="00B6669A">
            <w:pPr>
              <w:pStyle w:val="TableParagraph"/>
              <w:spacing w:before="93"/>
              <w:ind w:left="805"/>
              <w:cnfStyle w:val="100000000000" w:firstRow="1" w:lastRow="0" w:firstColumn="0" w:lastColumn="0" w:oddVBand="0" w:evenVBand="0" w:oddHBand="0" w:evenHBand="0" w:firstRowFirstColumn="0" w:firstRowLastColumn="0" w:lastRowFirstColumn="0" w:lastRowLastColumn="0"/>
              <w:rPr>
                <w:b/>
                <w:sz w:val="20"/>
              </w:rPr>
            </w:pPr>
            <w:r>
              <w:rPr>
                <w:b/>
                <w:sz w:val="20"/>
              </w:rPr>
              <w:t>Standard C</w:t>
            </w:r>
          </w:p>
        </w:tc>
        <w:tc>
          <w:tcPr>
            <w:tcW w:w="2884" w:type="dxa"/>
          </w:tcPr>
          <w:p w14:paraId="7A801E55" w14:textId="77777777" w:rsidR="003C77C5" w:rsidRDefault="003C77C5" w:rsidP="00B6669A">
            <w:pPr>
              <w:pStyle w:val="TableParagraph"/>
              <w:spacing w:before="93"/>
              <w:ind w:left="809"/>
              <w:cnfStyle w:val="100000000000" w:firstRow="1" w:lastRow="0" w:firstColumn="0" w:lastColumn="0" w:oddVBand="0" w:evenVBand="0" w:oddHBand="0" w:evenHBand="0" w:firstRowFirstColumn="0" w:firstRowLastColumn="0" w:lastRowFirstColumn="0" w:lastRowLastColumn="0"/>
              <w:rPr>
                <w:b/>
                <w:sz w:val="20"/>
              </w:rPr>
            </w:pPr>
            <w:r>
              <w:rPr>
                <w:b/>
                <w:sz w:val="20"/>
              </w:rPr>
              <w:t>Standard D</w:t>
            </w:r>
          </w:p>
        </w:tc>
        <w:tc>
          <w:tcPr>
            <w:tcW w:w="3298" w:type="dxa"/>
          </w:tcPr>
          <w:p w14:paraId="20189393" w14:textId="77777777" w:rsidR="003C77C5" w:rsidRDefault="003C77C5" w:rsidP="00B6669A">
            <w:pPr>
              <w:pStyle w:val="TableParagraph"/>
              <w:spacing w:before="93"/>
              <w:ind w:left="817"/>
              <w:cnfStyle w:val="100000000000" w:firstRow="1" w:lastRow="0" w:firstColumn="0" w:lastColumn="0" w:oddVBand="0" w:evenVBand="0" w:oddHBand="0" w:evenHBand="0" w:firstRowFirstColumn="0" w:firstRowLastColumn="0" w:lastRowFirstColumn="0" w:lastRowLastColumn="0"/>
              <w:rPr>
                <w:b/>
                <w:sz w:val="20"/>
              </w:rPr>
            </w:pPr>
            <w:r>
              <w:rPr>
                <w:b/>
                <w:sz w:val="20"/>
              </w:rPr>
              <w:t>Standard E</w:t>
            </w:r>
          </w:p>
        </w:tc>
      </w:tr>
      <w:tr w:rsidR="003C77C5" w14:paraId="71523C7A" w14:textId="77777777" w:rsidTr="004C1CB1">
        <w:trPr>
          <w:trHeight w:val="473"/>
        </w:trPr>
        <w:tc>
          <w:tcPr>
            <w:cnfStyle w:val="001000000000" w:firstRow="0" w:lastRow="0" w:firstColumn="1" w:lastColumn="0" w:oddVBand="0" w:evenVBand="0" w:oddHBand="0" w:evenHBand="0" w:firstRowFirstColumn="0" w:firstRowLastColumn="0" w:lastRowFirstColumn="0" w:lastRowLastColumn="0"/>
            <w:tcW w:w="1184" w:type="dxa"/>
            <w:vMerge w:val="restart"/>
            <w:textDirection w:val="btLr"/>
            <w:vAlign w:val="center"/>
          </w:tcPr>
          <w:p w14:paraId="244E79FF" w14:textId="77777777" w:rsidR="003C77C5" w:rsidRDefault="003C77C5" w:rsidP="00AB3BEC">
            <w:pPr>
              <w:pStyle w:val="TableParagraph"/>
              <w:spacing w:before="0"/>
              <w:ind w:left="369"/>
              <w:jc w:val="center"/>
              <w:rPr>
                <w:b/>
                <w:sz w:val="19"/>
              </w:rPr>
            </w:pPr>
            <w:r>
              <w:rPr>
                <w:b/>
                <w:sz w:val="19"/>
              </w:rPr>
              <w:t>Knowing and understanding</w:t>
            </w:r>
          </w:p>
        </w:tc>
        <w:tc>
          <w:tcPr>
            <w:tcW w:w="2884" w:type="dxa"/>
            <w:shd w:val="clear" w:color="auto" w:fill="E6E7E8" w:themeFill="background2"/>
          </w:tcPr>
          <w:p w14:paraId="71AAF909" w14:textId="77777777" w:rsidR="003C77C5" w:rsidRPr="004C1CB1" w:rsidRDefault="003C77C5" w:rsidP="00B6669A">
            <w:pPr>
              <w:pStyle w:val="TableParagraph"/>
              <w:spacing w:before="21"/>
              <w:ind w:left="105" w:right="411"/>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4720C076" w14:textId="77777777" w:rsidR="003C77C5" w:rsidRPr="004C1CB1" w:rsidRDefault="003C77C5" w:rsidP="00B6669A">
            <w:pPr>
              <w:pStyle w:val="TableParagraph"/>
              <w:spacing w:before="21"/>
              <w:ind w:left="109" w:right="410"/>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5" w:type="dxa"/>
            <w:shd w:val="clear" w:color="auto" w:fill="E6E7E8" w:themeFill="background2"/>
          </w:tcPr>
          <w:p w14:paraId="4E8441D0" w14:textId="77777777" w:rsidR="003C77C5" w:rsidRPr="004C1CB1" w:rsidRDefault="003C77C5" w:rsidP="00B6669A">
            <w:pPr>
              <w:pStyle w:val="TableParagraph"/>
              <w:spacing w:before="21"/>
              <w:ind w:right="409"/>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42DDA553" w14:textId="77777777" w:rsidR="003C77C5" w:rsidRPr="004C1CB1" w:rsidRDefault="003C77C5" w:rsidP="00B6669A">
            <w:pPr>
              <w:pStyle w:val="TableParagraph"/>
              <w:spacing w:before="21"/>
              <w:ind w:left="110" w:right="406"/>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3298" w:type="dxa"/>
            <w:shd w:val="clear" w:color="auto" w:fill="E6E7E8" w:themeFill="background2"/>
          </w:tcPr>
          <w:p w14:paraId="4C1C360C" w14:textId="77777777" w:rsidR="003C77C5" w:rsidRPr="004C1CB1" w:rsidRDefault="003C77C5" w:rsidP="00B6669A">
            <w:pPr>
              <w:pStyle w:val="TableParagraph"/>
              <w:spacing w:before="21"/>
              <w:ind w:left="112" w:right="406"/>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r>
      <w:tr w:rsidR="009C5B38" w14:paraId="7D2803D7" w14:textId="77777777" w:rsidTr="004C1CB1">
        <w:trPr>
          <w:trHeight w:val="1094"/>
        </w:trPr>
        <w:tc>
          <w:tcPr>
            <w:cnfStyle w:val="001000000000" w:firstRow="0" w:lastRow="0" w:firstColumn="1" w:lastColumn="0" w:oddVBand="0" w:evenVBand="0" w:oddHBand="0" w:evenHBand="0" w:firstRowFirstColumn="0" w:firstRowLastColumn="0" w:lastRowFirstColumn="0" w:lastRowLastColumn="0"/>
            <w:tcW w:w="1184" w:type="dxa"/>
            <w:vMerge/>
            <w:textDirection w:val="btLr"/>
          </w:tcPr>
          <w:p w14:paraId="49AAF983" w14:textId="77777777" w:rsidR="009C5B38" w:rsidRDefault="009C5B38" w:rsidP="009C5B38">
            <w:pPr>
              <w:rPr>
                <w:sz w:val="2"/>
                <w:szCs w:val="2"/>
              </w:rPr>
            </w:pPr>
          </w:p>
        </w:tc>
        <w:tc>
          <w:tcPr>
            <w:tcW w:w="2884" w:type="dxa"/>
          </w:tcPr>
          <w:p w14:paraId="3F32FD3E" w14:textId="6AF6ADE8" w:rsidR="009C5B38" w:rsidRDefault="009C5B38" w:rsidP="009C5B38">
            <w:pPr>
              <w:pStyle w:val="TableParagraph"/>
              <w:numPr>
                <w:ilvl w:val="0"/>
                <w:numId w:val="106"/>
              </w:numPr>
              <w:tabs>
                <w:tab w:val="left" w:pos="277"/>
              </w:tabs>
              <w:spacing w:before="55"/>
              <w:ind w:right="364"/>
              <w:cnfStyle w:val="000000000000" w:firstRow="0" w:lastRow="0" w:firstColumn="0" w:lastColumn="0" w:oddVBand="0" w:evenVBand="0" w:oddHBand="0" w:evenHBand="0" w:firstRowFirstColumn="0" w:firstRowLastColumn="0" w:lastRowFirstColumn="0" w:lastRowLastColumn="0"/>
              <w:rPr>
                <w:sz w:val="19"/>
              </w:rPr>
            </w:pPr>
            <w:r>
              <w:rPr>
                <w:sz w:val="19"/>
              </w:rPr>
              <w:t xml:space="preserve">comprehensive identification and explanation of </w:t>
            </w:r>
            <w:r w:rsidR="00122E39">
              <w:rPr>
                <w:sz w:val="19"/>
              </w:rPr>
              <w:t xml:space="preserve">popular and world music </w:t>
            </w:r>
            <w:r>
              <w:rPr>
                <w:sz w:val="19"/>
              </w:rPr>
              <w:t xml:space="preserve">principles and practices </w:t>
            </w:r>
          </w:p>
        </w:tc>
        <w:tc>
          <w:tcPr>
            <w:tcW w:w="2884" w:type="dxa"/>
          </w:tcPr>
          <w:p w14:paraId="222A0785" w14:textId="78E47299" w:rsidR="009C5B38" w:rsidRDefault="009C5B38" w:rsidP="009C5B38">
            <w:pPr>
              <w:pStyle w:val="TableParagraph"/>
              <w:numPr>
                <w:ilvl w:val="0"/>
                <w:numId w:val="105"/>
              </w:numPr>
              <w:tabs>
                <w:tab w:val="left" w:pos="280"/>
              </w:tabs>
              <w:spacing w:before="55"/>
              <w:ind w:right="250"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detailed identification and explanation of </w:t>
            </w:r>
            <w:r w:rsidR="00122E39">
              <w:rPr>
                <w:sz w:val="19"/>
              </w:rPr>
              <w:t>popular and world music</w:t>
            </w:r>
            <w:r>
              <w:rPr>
                <w:sz w:val="19"/>
              </w:rPr>
              <w:t xml:space="preserve"> principles and practices</w:t>
            </w:r>
          </w:p>
        </w:tc>
        <w:tc>
          <w:tcPr>
            <w:tcW w:w="2885" w:type="dxa"/>
          </w:tcPr>
          <w:p w14:paraId="416F448B" w14:textId="203E9E11" w:rsidR="009C5B38" w:rsidRDefault="009C5B38" w:rsidP="00122E39">
            <w:pPr>
              <w:pStyle w:val="TableParagraph"/>
              <w:numPr>
                <w:ilvl w:val="0"/>
                <w:numId w:val="104"/>
              </w:numPr>
              <w:tabs>
                <w:tab w:val="left" w:pos="278"/>
              </w:tabs>
              <w:spacing w:before="55"/>
              <w:ind w:right="352"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identification and explanation of </w:t>
            </w:r>
            <w:r w:rsidR="00122E39">
              <w:rPr>
                <w:sz w:val="19"/>
              </w:rPr>
              <w:t xml:space="preserve">popular and world music </w:t>
            </w:r>
            <w:r>
              <w:rPr>
                <w:sz w:val="19"/>
              </w:rPr>
              <w:t>principles and practices</w:t>
            </w:r>
          </w:p>
        </w:tc>
        <w:tc>
          <w:tcPr>
            <w:tcW w:w="2884" w:type="dxa"/>
          </w:tcPr>
          <w:p w14:paraId="64A5706B" w14:textId="3C468ED5" w:rsidR="009C5B38" w:rsidRDefault="009C5B38" w:rsidP="009C5B38">
            <w:pPr>
              <w:pStyle w:val="TableParagraph"/>
              <w:numPr>
                <w:ilvl w:val="0"/>
                <w:numId w:val="103"/>
              </w:numPr>
              <w:tabs>
                <w:tab w:val="left" w:pos="282"/>
              </w:tabs>
              <w:spacing w:before="55"/>
              <w:ind w:hanging="170"/>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 xml:space="preserve">variable identification and simple explanation of </w:t>
            </w:r>
            <w:r w:rsidR="00122E39" w:rsidRPr="00496CDB">
              <w:rPr>
                <w:sz w:val="19"/>
                <w:highlight w:val="yellow"/>
              </w:rPr>
              <w:t>popular and world music</w:t>
            </w:r>
            <w:r w:rsidRPr="00496CDB">
              <w:rPr>
                <w:sz w:val="19"/>
                <w:highlight w:val="yellow"/>
              </w:rPr>
              <w:t xml:space="preserve"> principles and practices</w:t>
            </w:r>
          </w:p>
        </w:tc>
        <w:tc>
          <w:tcPr>
            <w:tcW w:w="3298" w:type="dxa"/>
          </w:tcPr>
          <w:p w14:paraId="39D6B69A" w14:textId="13825C41" w:rsidR="009C5B38" w:rsidRDefault="009C5B38" w:rsidP="009C5B38">
            <w:pPr>
              <w:pStyle w:val="TableParagraph"/>
              <w:numPr>
                <w:ilvl w:val="0"/>
                <w:numId w:val="102"/>
              </w:numPr>
              <w:tabs>
                <w:tab w:val="left" w:pos="283"/>
              </w:tabs>
              <w:spacing w:before="55"/>
              <w:ind w:right="452"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minimal identification of and superficial statements about </w:t>
            </w:r>
            <w:r w:rsidR="00122E39">
              <w:rPr>
                <w:sz w:val="19"/>
              </w:rPr>
              <w:t xml:space="preserve"> popular and world music</w:t>
            </w:r>
            <w:r>
              <w:rPr>
                <w:sz w:val="19"/>
              </w:rPr>
              <w:t xml:space="preserve"> principles and practices</w:t>
            </w:r>
          </w:p>
        </w:tc>
      </w:tr>
      <w:tr w:rsidR="009C5B38" w14:paraId="57E7BEB1" w14:textId="77777777" w:rsidTr="004C1CB1">
        <w:trPr>
          <w:trHeight w:val="1157"/>
        </w:trPr>
        <w:tc>
          <w:tcPr>
            <w:cnfStyle w:val="001000000000" w:firstRow="0" w:lastRow="0" w:firstColumn="1" w:lastColumn="0" w:oddVBand="0" w:evenVBand="0" w:oddHBand="0" w:evenHBand="0" w:firstRowFirstColumn="0" w:firstRowLastColumn="0" w:lastRowFirstColumn="0" w:lastRowLastColumn="0"/>
            <w:tcW w:w="1184" w:type="dxa"/>
            <w:vMerge/>
            <w:textDirection w:val="btLr"/>
          </w:tcPr>
          <w:p w14:paraId="0EA715D2" w14:textId="77777777" w:rsidR="009C5B38" w:rsidRDefault="009C5B38" w:rsidP="009C5B38">
            <w:pPr>
              <w:rPr>
                <w:sz w:val="2"/>
                <w:szCs w:val="2"/>
              </w:rPr>
            </w:pPr>
          </w:p>
        </w:tc>
        <w:tc>
          <w:tcPr>
            <w:tcW w:w="2884" w:type="dxa"/>
          </w:tcPr>
          <w:p w14:paraId="3AFCDE00" w14:textId="3B4D288D" w:rsidR="009C5B38" w:rsidRDefault="009C5B38" w:rsidP="009C5B38">
            <w:pPr>
              <w:pStyle w:val="TableParagraph"/>
              <w:numPr>
                <w:ilvl w:val="0"/>
                <w:numId w:val="106"/>
              </w:numPr>
              <w:tabs>
                <w:tab w:val="left" w:pos="277"/>
              </w:tabs>
              <w:spacing w:before="55"/>
              <w:ind w:right="364"/>
              <w:cnfStyle w:val="000000000000" w:firstRow="0" w:lastRow="0" w:firstColumn="0" w:lastColumn="0" w:oddVBand="0" w:evenVBand="0" w:oddHBand="0" w:evenHBand="0" w:firstRowFirstColumn="0" w:firstRowLastColumn="0" w:lastRowFirstColumn="0" w:lastRowLastColumn="0"/>
              <w:rPr>
                <w:sz w:val="19"/>
              </w:rPr>
            </w:pPr>
            <w:r>
              <w:rPr>
                <w:sz w:val="19"/>
              </w:rPr>
              <w:t>proficient demonstration of music principles and practices in popular and world music genres.</w:t>
            </w:r>
          </w:p>
        </w:tc>
        <w:tc>
          <w:tcPr>
            <w:tcW w:w="2884" w:type="dxa"/>
          </w:tcPr>
          <w:p w14:paraId="11DD6F22" w14:textId="3B962EF1" w:rsidR="009C5B38" w:rsidRDefault="009C5B38" w:rsidP="009C5B38">
            <w:pPr>
              <w:pStyle w:val="TableParagraph"/>
              <w:numPr>
                <w:ilvl w:val="0"/>
                <w:numId w:val="105"/>
              </w:numPr>
              <w:tabs>
                <w:tab w:val="left" w:pos="280"/>
              </w:tabs>
              <w:spacing w:before="55"/>
              <w:ind w:right="250" w:hanging="170"/>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competent</w:t>
            </w:r>
            <w:r w:rsidRPr="00496CDB">
              <w:rPr>
                <w:spacing w:val="-14"/>
                <w:sz w:val="19"/>
                <w:highlight w:val="yellow"/>
              </w:rPr>
              <w:t xml:space="preserve"> </w:t>
            </w:r>
            <w:r w:rsidRPr="00496CDB">
              <w:rPr>
                <w:sz w:val="19"/>
                <w:highlight w:val="yellow"/>
              </w:rPr>
              <w:t>demonstration of music principles and practices in popular and world music genres,</w:t>
            </w:r>
          </w:p>
        </w:tc>
        <w:tc>
          <w:tcPr>
            <w:tcW w:w="2885" w:type="dxa"/>
          </w:tcPr>
          <w:p w14:paraId="76FD299D" w14:textId="0A4E7C45" w:rsidR="009C5B38" w:rsidRDefault="009C5B38" w:rsidP="009C5B38">
            <w:pPr>
              <w:pStyle w:val="TableParagraph"/>
              <w:numPr>
                <w:ilvl w:val="0"/>
                <w:numId w:val="104"/>
              </w:numPr>
              <w:tabs>
                <w:tab w:val="left" w:pos="278"/>
              </w:tabs>
              <w:spacing w:before="55"/>
              <w:ind w:right="352" w:hanging="170"/>
              <w:cnfStyle w:val="000000000000" w:firstRow="0" w:lastRow="0" w:firstColumn="0" w:lastColumn="0" w:oddVBand="0" w:evenVBand="0" w:oddHBand="0" w:evenHBand="0" w:firstRowFirstColumn="0" w:firstRowLastColumn="0" w:lastRowFirstColumn="0" w:lastRowLastColumn="0"/>
              <w:rPr>
                <w:sz w:val="19"/>
              </w:rPr>
            </w:pPr>
            <w:r>
              <w:rPr>
                <w:sz w:val="19"/>
              </w:rPr>
              <w:t>demonstration of music principles and</w:t>
            </w:r>
            <w:r>
              <w:rPr>
                <w:spacing w:val="-16"/>
                <w:sz w:val="19"/>
              </w:rPr>
              <w:t xml:space="preserve"> </w:t>
            </w:r>
            <w:r>
              <w:rPr>
                <w:sz w:val="19"/>
              </w:rPr>
              <w:t xml:space="preserve">practices in popular and world music genres. </w:t>
            </w:r>
          </w:p>
        </w:tc>
        <w:tc>
          <w:tcPr>
            <w:tcW w:w="2884" w:type="dxa"/>
          </w:tcPr>
          <w:p w14:paraId="69326A10" w14:textId="77777777" w:rsidR="009C5B38" w:rsidRDefault="009C5B38" w:rsidP="009C5B38">
            <w:pPr>
              <w:pStyle w:val="TableParagraph"/>
              <w:numPr>
                <w:ilvl w:val="0"/>
                <w:numId w:val="103"/>
              </w:numPr>
              <w:tabs>
                <w:tab w:val="left" w:pos="282"/>
              </w:tabs>
              <w:spacing w:before="55"/>
              <w:ind w:hanging="170"/>
              <w:cnfStyle w:val="000000000000" w:firstRow="0" w:lastRow="0" w:firstColumn="0" w:lastColumn="0" w:oddVBand="0" w:evenVBand="0" w:oddHBand="0" w:evenHBand="0" w:firstRowFirstColumn="0" w:firstRowLastColumn="0" w:lastRowFirstColumn="0" w:lastRowLastColumn="0"/>
              <w:rPr>
                <w:sz w:val="19"/>
              </w:rPr>
            </w:pPr>
            <w:r>
              <w:rPr>
                <w:sz w:val="19"/>
              </w:rPr>
              <w:t>partial</w:t>
            </w:r>
            <w:r>
              <w:rPr>
                <w:spacing w:val="-1"/>
                <w:sz w:val="19"/>
              </w:rPr>
              <w:t xml:space="preserve"> </w:t>
            </w:r>
            <w:r>
              <w:rPr>
                <w:sz w:val="19"/>
              </w:rPr>
              <w:t>demonstration</w:t>
            </w:r>
          </w:p>
          <w:p w14:paraId="4E1BD5BB" w14:textId="5BC7FBE1" w:rsidR="009C5B38" w:rsidRDefault="009C5B38" w:rsidP="009C5B38">
            <w:pPr>
              <w:pStyle w:val="TableParagraph"/>
              <w:spacing w:before="1"/>
              <w:ind w:left="281" w:right="436"/>
              <w:cnfStyle w:val="000000000000" w:firstRow="0" w:lastRow="0" w:firstColumn="0" w:lastColumn="0" w:oddVBand="0" w:evenVBand="0" w:oddHBand="0" w:evenHBand="0" w:firstRowFirstColumn="0" w:firstRowLastColumn="0" w:lastRowFirstColumn="0" w:lastRowLastColumn="0"/>
              <w:rPr>
                <w:sz w:val="19"/>
              </w:rPr>
            </w:pPr>
            <w:r>
              <w:rPr>
                <w:sz w:val="19"/>
              </w:rPr>
              <w:t>of</w:t>
            </w:r>
            <w:r w:rsidR="00122E39">
              <w:rPr>
                <w:sz w:val="19"/>
              </w:rPr>
              <w:t xml:space="preserve"> music principles and practices in popular and world music genres.</w:t>
            </w:r>
          </w:p>
        </w:tc>
        <w:tc>
          <w:tcPr>
            <w:tcW w:w="3298" w:type="dxa"/>
          </w:tcPr>
          <w:p w14:paraId="1CE352AF" w14:textId="3DFF0A4F" w:rsidR="009C5B38" w:rsidRDefault="009C5B38" w:rsidP="009C5B38">
            <w:pPr>
              <w:pStyle w:val="TableParagraph"/>
              <w:numPr>
                <w:ilvl w:val="0"/>
                <w:numId w:val="102"/>
              </w:numPr>
              <w:tabs>
                <w:tab w:val="left" w:pos="283"/>
              </w:tabs>
              <w:spacing w:before="55"/>
              <w:ind w:right="452" w:hanging="170"/>
              <w:cnfStyle w:val="000000000000" w:firstRow="0" w:lastRow="0" w:firstColumn="0" w:lastColumn="0" w:oddVBand="0" w:evenVBand="0" w:oddHBand="0" w:evenHBand="0" w:firstRowFirstColumn="0" w:firstRowLastColumn="0" w:lastRowFirstColumn="0" w:lastRowLastColumn="0"/>
              <w:rPr>
                <w:sz w:val="19"/>
              </w:rPr>
            </w:pPr>
            <w:r>
              <w:rPr>
                <w:sz w:val="19"/>
              </w:rPr>
              <w:t>minimal demonstration of</w:t>
            </w:r>
            <w:r w:rsidR="00122E39">
              <w:rPr>
                <w:sz w:val="19"/>
              </w:rPr>
              <w:t xml:space="preserve"> music principles and practices in popular and world music genres.</w:t>
            </w:r>
          </w:p>
        </w:tc>
      </w:tr>
      <w:tr w:rsidR="009C5B38" w14:paraId="1BCEF200" w14:textId="77777777" w:rsidTr="004C1CB1">
        <w:trPr>
          <w:trHeight w:val="536"/>
        </w:trPr>
        <w:tc>
          <w:tcPr>
            <w:cnfStyle w:val="001000000000" w:firstRow="0" w:lastRow="0" w:firstColumn="1" w:lastColumn="0" w:oddVBand="0" w:evenVBand="0" w:oddHBand="0" w:evenHBand="0" w:firstRowFirstColumn="0" w:firstRowLastColumn="0" w:lastRowFirstColumn="0" w:lastRowLastColumn="0"/>
            <w:tcW w:w="1184" w:type="dxa"/>
            <w:vMerge w:val="restart"/>
            <w:textDirection w:val="btLr"/>
            <w:vAlign w:val="center"/>
          </w:tcPr>
          <w:p w14:paraId="708B7233" w14:textId="0DA61F35" w:rsidR="009C5B38" w:rsidRDefault="009C5B38" w:rsidP="009C5B38">
            <w:pPr>
              <w:pStyle w:val="TableParagraph"/>
              <w:spacing w:before="0"/>
              <w:ind w:left="220"/>
              <w:jc w:val="center"/>
              <w:rPr>
                <w:b/>
                <w:sz w:val="19"/>
              </w:rPr>
            </w:pPr>
            <w:r>
              <w:rPr>
                <w:b/>
                <w:sz w:val="19"/>
              </w:rPr>
              <w:t>Applying and analysing</w:t>
            </w:r>
          </w:p>
        </w:tc>
        <w:tc>
          <w:tcPr>
            <w:tcW w:w="2884" w:type="dxa"/>
            <w:shd w:val="clear" w:color="auto" w:fill="E6E7E8" w:themeFill="background2"/>
          </w:tcPr>
          <w:p w14:paraId="30A90FEE" w14:textId="77777777" w:rsidR="009C5B38" w:rsidRPr="004C1CB1" w:rsidRDefault="009C5B38" w:rsidP="009C5B38">
            <w:pPr>
              <w:pStyle w:val="TableParagraph"/>
              <w:spacing w:before="95"/>
              <w:ind w:left="105" w:right="411"/>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60D4EB9C" w14:textId="77777777" w:rsidR="009C5B38" w:rsidRPr="004C1CB1" w:rsidRDefault="009C5B38" w:rsidP="009C5B38">
            <w:pPr>
              <w:pStyle w:val="TableParagraph"/>
              <w:spacing w:before="95"/>
              <w:ind w:left="109" w:right="410"/>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5" w:type="dxa"/>
            <w:shd w:val="clear" w:color="auto" w:fill="E6E7E8" w:themeFill="background2"/>
          </w:tcPr>
          <w:p w14:paraId="635FAAD1" w14:textId="77777777" w:rsidR="009C5B38" w:rsidRPr="004C1CB1" w:rsidRDefault="009C5B38" w:rsidP="009C5B38">
            <w:pPr>
              <w:pStyle w:val="TableParagraph"/>
              <w:spacing w:before="95"/>
              <w:ind w:right="409"/>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68290A63" w14:textId="77777777" w:rsidR="009C5B38" w:rsidRPr="004C1CB1" w:rsidRDefault="009C5B38" w:rsidP="009C5B38">
            <w:pPr>
              <w:pStyle w:val="TableParagraph"/>
              <w:spacing w:before="95"/>
              <w:ind w:left="110" w:right="406"/>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3298" w:type="dxa"/>
            <w:shd w:val="clear" w:color="auto" w:fill="E6E7E8" w:themeFill="background2"/>
          </w:tcPr>
          <w:p w14:paraId="0980587A" w14:textId="77777777" w:rsidR="009C5B38" w:rsidRPr="004C1CB1" w:rsidRDefault="009C5B38" w:rsidP="009C5B38">
            <w:pPr>
              <w:pStyle w:val="TableParagraph"/>
              <w:spacing w:before="95"/>
              <w:ind w:left="112" w:right="406"/>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r>
      <w:tr w:rsidR="009C5B38" w14:paraId="048F5CC0" w14:textId="77777777" w:rsidTr="004C1CB1">
        <w:trPr>
          <w:trHeight w:val="1328"/>
        </w:trPr>
        <w:tc>
          <w:tcPr>
            <w:cnfStyle w:val="001000000000" w:firstRow="0" w:lastRow="0" w:firstColumn="1" w:lastColumn="0" w:oddVBand="0" w:evenVBand="0" w:oddHBand="0" w:evenHBand="0" w:firstRowFirstColumn="0" w:firstRowLastColumn="0" w:lastRowFirstColumn="0" w:lastRowLastColumn="0"/>
            <w:tcW w:w="1184" w:type="dxa"/>
            <w:vMerge/>
            <w:textDirection w:val="btLr"/>
          </w:tcPr>
          <w:p w14:paraId="6D26ADE2" w14:textId="77777777" w:rsidR="009C5B38" w:rsidRDefault="009C5B38" w:rsidP="009C5B38">
            <w:pPr>
              <w:rPr>
                <w:sz w:val="2"/>
                <w:szCs w:val="2"/>
              </w:rPr>
            </w:pPr>
          </w:p>
        </w:tc>
        <w:tc>
          <w:tcPr>
            <w:tcW w:w="2884" w:type="dxa"/>
          </w:tcPr>
          <w:p w14:paraId="7FE9A6AB" w14:textId="77777777" w:rsidR="009C5B38" w:rsidRDefault="009C5B38" w:rsidP="009C5B38">
            <w:pPr>
              <w:pStyle w:val="TableParagraph"/>
              <w:numPr>
                <w:ilvl w:val="0"/>
                <w:numId w:val="101"/>
              </w:numPr>
              <w:tabs>
                <w:tab w:val="left" w:pos="277"/>
              </w:tabs>
              <w:spacing w:before="99"/>
              <w:ind w:right="310"/>
              <w:cnfStyle w:val="000000000000" w:firstRow="0" w:lastRow="0" w:firstColumn="0" w:lastColumn="0" w:oddVBand="0" w:evenVBand="0" w:oddHBand="0" w:evenHBand="0" w:firstRowFirstColumn="0" w:firstRowLastColumn="0" w:lastRowFirstColumn="0" w:lastRowLastColumn="0"/>
              <w:rPr>
                <w:sz w:val="19"/>
              </w:rPr>
            </w:pPr>
            <w:r>
              <w:rPr>
                <w:sz w:val="19"/>
              </w:rPr>
              <w:t>purposeful and proficient application of</w:t>
            </w:r>
            <w:r>
              <w:rPr>
                <w:spacing w:val="-7"/>
                <w:sz w:val="19"/>
              </w:rPr>
              <w:t xml:space="preserve"> </w:t>
            </w:r>
            <w:r>
              <w:rPr>
                <w:sz w:val="19"/>
              </w:rPr>
              <w:t>technical</w:t>
            </w:r>
          </w:p>
          <w:p w14:paraId="41ABD9CB" w14:textId="37590A8F" w:rsidR="009C5B38" w:rsidRDefault="009C5B38" w:rsidP="009C5B38">
            <w:pPr>
              <w:pStyle w:val="TableParagraph"/>
              <w:spacing w:before="0"/>
              <w:ind w:left="276" w:right="631"/>
              <w:cnfStyle w:val="000000000000" w:firstRow="0" w:lastRow="0" w:firstColumn="0" w:lastColumn="0" w:oddVBand="0" w:evenVBand="0" w:oddHBand="0" w:evenHBand="0" w:firstRowFirstColumn="0" w:firstRowLastColumn="0" w:lastRowFirstColumn="0" w:lastRowLastColumn="0"/>
              <w:rPr>
                <w:sz w:val="19"/>
              </w:rPr>
            </w:pPr>
            <w:r>
              <w:rPr>
                <w:sz w:val="19"/>
              </w:rPr>
              <w:t>and expressive skills in</w:t>
            </w:r>
          </w:p>
          <w:p w14:paraId="78CF1B55" w14:textId="77777777" w:rsidR="009C5B38" w:rsidRDefault="009C5B38" w:rsidP="009C5B38">
            <w:pPr>
              <w:pStyle w:val="TableParagraph"/>
              <w:spacing w:before="0"/>
              <w:ind w:left="276"/>
              <w:cnfStyle w:val="000000000000" w:firstRow="0" w:lastRow="0" w:firstColumn="0" w:lastColumn="0" w:oddVBand="0" w:evenVBand="0" w:oddHBand="0" w:evenHBand="0" w:firstRowFirstColumn="0" w:firstRowLastColumn="0" w:lastRowFirstColumn="0" w:lastRowLastColumn="0"/>
              <w:rPr>
                <w:sz w:val="19"/>
              </w:rPr>
            </w:pPr>
            <w:r>
              <w:rPr>
                <w:sz w:val="19"/>
              </w:rPr>
              <w:t>production of music works</w:t>
            </w:r>
          </w:p>
        </w:tc>
        <w:tc>
          <w:tcPr>
            <w:tcW w:w="2884" w:type="dxa"/>
          </w:tcPr>
          <w:p w14:paraId="3C587CDF" w14:textId="105038CC" w:rsidR="009C5B38" w:rsidRPr="00496CDB" w:rsidRDefault="009C5B38" w:rsidP="009C5B38">
            <w:pPr>
              <w:pStyle w:val="TableParagraph"/>
              <w:numPr>
                <w:ilvl w:val="0"/>
                <w:numId w:val="100"/>
              </w:numPr>
              <w:tabs>
                <w:tab w:val="left" w:pos="280"/>
              </w:tabs>
              <w:spacing w:before="99"/>
              <w:ind w:right="281" w:hanging="170"/>
              <w:cnfStyle w:val="000000000000" w:firstRow="0" w:lastRow="0" w:firstColumn="0" w:lastColumn="0" w:oddVBand="0" w:evenVBand="0" w:oddHBand="0" w:evenHBand="0" w:firstRowFirstColumn="0" w:firstRowLastColumn="0" w:lastRowFirstColumn="0" w:lastRowLastColumn="0"/>
              <w:rPr>
                <w:sz w:val="19"/>
                <w:highlight w:val="yellow"/>
              </w:rPr>
            </w:pPr>
            <w:r w:rsidRPr="00496CDB">
              <w:rPr>
                <w:sz w:val="19"/>
                <w:highlight w:val="yellow"/>
              </w:rPr>
              <w:t>competent application of technical and expressive skills in</w:t>
            </w:r>
          </w:p>
          <w:p w14:paraId="29BB4D8E" w14:textId="77777777" w:rsidR="009C5B38" w:rsidRDefault="009C5B38" w:rsidP="009C5B38">
            <w:pPr>
              <w:pStyle w:val="TableParagraph"/>
              <w:spacing w:before="0" w:line="217" w:lineRule="exact"/>
              <w:ind w:left="279"/>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production of music works</w:t>
            </w:r>
          </w:p>
        </w:tc>
        <w:tc>
          <w:tcPr>
            <w:tcW w:w="2885" w:type="dxa"/>
          </w:tcPr>
          <w:p w14:paraId="119B1290" w14:textId="77777777" w:rsidR="009C5B38" w:rsidRDefault="009C5B38" w:rsidP="009C5B38">
            <w:pPr>
              <w:pStyle w:val="TableParagraph"/>
              <w:numPr>
                <w:ilvl w:val="0"/>
                <w:numId w:val="99"/>
              </w:numPr>
              <w:tabs>
                <w:tab w:val="left" w:pos="278"/>
              </w:tabs>
              <w:spacing w:before="99"/>
              <w:ind w:right="468" w:hanging="170"/>
              <w:cnfStyle w:val="000000000000" w:firstRow="0" w:lastRow="0" w:firstColumn="0" w:lastColumn="0" w:oddVBand="0" w:evenVBand="0" w:oddHBand="0" w:evenHBand="0" w:firstRowFirstColumn="0" w:firstRowLastColumn="0" w:lastRowFirstColumn="0" w:lastRowLastColumn="0"/>
              <w:rPr>
                <w:sz w:val="19"/>
              </w:rPr>
            </w:pPr>
            <w:r>
              <w:rPr>
                <w:sz w:val="19"/>
              </w:rPr>
              <w:t>application of technical and expressive</w:t>
            </w:r>
            <w:r>
              <w:rPr>
                <w:spacing w:val="-5"/>
                <w:sz w:val="19"/>
              </w:rPr>
              <w:t xml:space="preserve"> </w:t>
            </w:r>
            <w:r>
              <w:rPr>
                <w:sz w:val="19"/>
              </w:rPr>
              <w:t>skills</w:t>
            </w:r>
          </w:p>
          <w:p w14:paraId="0523C6DA" w14:textId="5DF8DC88" w:rsidR="009C5B38" w:rsidRDefault="009C5B38" w:rsidP="009C5B38">
            <w:pPr>
              <w:pStyle w:val="TableParagraph"/>
              <w:spacing w:before="0"/>
              <w:ind w:left="277" w:right="176"/>
              <w:cnfStyle w:val="000000000000" w:firstRow="0" w:lastRow="0" w:firstColumn="0" w:lastColumn="0" w:oddVBand="0" w:evenVBand="0" w:oddHBand="0" w:evenHBand="0" w:firstRowFirstColumn="0" w:firstRowLastColumn="0" w:lastRowFirstColumn="0" w:lastRowLastColumn="0"/>
              <w:rPr>
                <w:sz w:val="19"/>
              </w:rPr>
            </w:pPr>
            <w:r>
              <w:rPr>
                <w:sz w:val="19"/>
              </w:rPr>
              <w:t>in production of music works</w:t>
            </w:r>
          </w:p>
        </w:tc>
        <w:tc>
          <w:tcPr>
            <w:tcW w:w="2884" w:type="dxa"/>
          </w:tcPr>
          <w:p w14:paraId="489056F0" w14:textId="77777777" w:rsidR="009C5B38" w:rsidRDefault="009C5B38" w:rsidP="009C5B38">
            <w:pPr>
              <w:pStyle w:val="TableParagraph"/>
              <w:numPr>
                <w:ilvl w:val="0"/>
                <w:numId w:val="98"/>
              </w:numPr>
              <w:tabs>
                <w:tab w:val="left" w:pos="282"/>
              </w:tabs>
              <w:spacing w:before="99" w:line="232" w:lineRule="exact"/>
              <w:ind w:hanging="170"/>
              <w:cnfStyle w:val="000000000000" w:firstRow="0" w:lastRow="0" w:firstColumn="0" w:lastColumn="0" w:oddVBand="0" w:evenVBand="0" w:oddHBand="0" w:evenHBand="0" w:firstRowFirstColumn="0" w:firstRowLastColumn="0" w:lastRowFirstColumn="0" w:lastRowLastColumn="0"/>
              <w:rPr>
                <w:sz w:val="19"/>
              </w:rPr>
            </w:pPr>
            <w:r>
              <w:rPr>
                <w:sz w:val="19"/>
              </w:rPr>
              <w:t>uneven application</w:t>
            </w:r>
            <w:r>
              <w:rPr>
                <w:spacing w:val="-4"/>
                <w:sz w:val="19"/>
              </w:rPr>
              <w:t xml:space="preserve"> </w:t>
            </w:r>
            <w:r>
              <w:rPr>
                <w:sz w:val="19"/>
              </w:rPr>
              <w:t>of</w:t>
            </w:r>
          </w:p>
          <w:p w14:paraId="64640270" w14:textId="2498A16F" w:rsidR="009C5B38" w:rsidRDefault="009C5B38" w:rsidP="009C5B38">
            <w:pPr>
              <w:pStyle w:val="TableParagraph"/>
              <w:spacing w:before="0"/>
              <w:ind w:left="281" w:right="191"/>
              <w:cnfStyle w:val="000000000000" w:firstRow="0" w:lastRow="0" w:firstColumn="0" w:lastColumn="0" w:oddVBand="0" w:evenVBand="0" w:oddHBand="0" w:evenHBand="0" w:firstRowFirstColumn="0" w:firstRowLastColumn="0" w:lastRowFirstColumn="0" w:lastRowLastColumn="0"/>
              <w:rPr>
                <w:sz w:val="19"/>
              </w:rPr>
            </w:pPr>
            <w:r>
              <w:rPr>
                <w:sz w:val="19"/>
              </w:rPr>
              <w:t>technical and expressive skills in production of music works</w:t>
            </w:r>
          </w:p>
        </w:tc>
        <w:tc>
          <w:tcPr>
            <w:tcW w:w="3298" w:type="dxa"/>
          </w:tcPr>
          <w:p w14:paraId="6BBE66F0" w14:textId="77777777" w:rsidR="009C5B38" w:rsidRDefault="009C5B38" w:rsidP="009C5B38">
            <w:pPr>
              <w:pStyle w:val="TableParagraph"/>
              <w:numPr>
                <w:ilvl w:val="0"/>
                <w:numId w:val="97"/>
              </w:numPr>
              <w:tabs>
                <w:tab w:val="left" w:pos="283"/>
              </w:tabs>
              <w:spacing w:before="99"/>
              <w:ind w:right="359" w:hanging="170"/>
              <w:cnfStyle w:val="000000000000" w:firstRow="0" w:lastRow="0" w:firstColumn="0" w:lastColumn="0" w:oddVBand="0" w:evenVBand="0" w:oddHBand="0" w:evenHBand="0" w:firstRowFirstColumn="0" w:firstRowLastColumn="0" w:lastRowFirstColumn="0" w:lastRowLastColumn="0"/>
              <w:rPr>
                <w:sz w:val="19"/>
              </w:rPr>
            </w:pPr>
            <w:r>
              <w:rPr>
                <w:sz w:val="19"/>
              </w:rPr>
              <w:t>isolated use of technical and expressive</w:t>
            </w:r>
            <w:r>
              <w:rPr>
                <w:spacing w:val="-5"/>
                <w:sz w:val="19"/>
              </w:rPr>
              <w:t xml:space="preserve"> </w:t>
            </w:r>
            <w:r>
              <w:rPr>
                <w:sz w:val="19"/>
              </w:rPr>
              <w:t>skills</w:t>
            </w:r>
          </w:p>
          <w:p w14:paraId="028006BE" w14:textId="318AE24E" w:rsidR="009C5B38" w:rsidRDefault="009C5B38" w:rsidP="009C5B38">
            <w:pPr>
              <w:pStyle w:val="TableParagraph"/>
              <w:spacing w:before="0"/>
              <w:ind w:left="282" w:right="173"/>
              <w:cnfStyle w:val="000000000000" w:firstRow="0" w:lastRow="0" w:firstColumn="0" w:lastColumn="0" w:oddVBand="0" w:evenVBand="0" w:oddHBand="0" w:evenHBand="0" w:firstRowFirstColumn="0" w:firstRowLastColumn="0" w:lastRowFirstColumn="0" w:lastRowLastColumn="0"/>
              <w:rPr>
                <w:sz w:val="19"/>
              </w:rPr>
            </w:pPr>
            <w:r>
              <w:rPr>
                <w:sz w:val="19"/>
              </w:rPr>
              <w:t>in production of music works</w:t>
            </w:r>
          </w:p>
        </w:tc>
      </w:tr>
      <w:tr w:rsidR="009C5B38" w14:paraId="0F23EA67" w14:textId="77777777" w:rsidTr="004C1CB1">
        <w:trPr>
          <w:trHeight w:val="1473"/>
        </w:trPr>
        <w:tc>
          <w:tcPr>
            <w:cnfStyle w:val="001000000000" w:firstRow="0" w:lastRow="0" w:firstColumn="1" w:lastColumn="0" w:oddVBand="0" w:evenVBand="0" w:oddHBand="0" w:evenHBand="0" w:firstRowFirstColumn="0" w:firstRowLastColumn="0" w:lastRowFirstColumn="0" w:lastRowLastColumn="0"/>
            <w:tcW w:w="1184" w:type="dxa"/>
            <w:textDirection w:val="btLr"/>
          </w:tcPr>
          <w:p w14:paraId="3C5BF9AE" w14:textId="4CBA7176" w:rsidR="009C5B38" w:rsidRDefault="009C5B38" w:rsidP="009C5B38">
            <w:pPr>
              <w:rPr>
                <w:sz w:val="2"/>
                <w:szCs w:val="2"/>
              </w:rPr>
            </w:pPr>
          </w:p>
        </w:tc>
        <w:tc>
          <w:tcPr>
            <w:tcW w:w="2884" w:type="dxa"/>
          </w:tcPr>
          <w:p w14:paraId="2F8651A4" w14:textId="654E3BDE" w:rsidR="009C5B38" w:rsidRDefault="009C5B38" w:rsidP="009C5B38">
            <w:pPr>
              <w:pStyle w:val="TableParagraph"/>
              <w:numPr>
                <w:ilvl w:val="0"/>
                <w:numId w:val="101"/>
              </w:numPr>
              <w:tabs>
                <w:tab w:val="left" w:pos="277"/>
              </w:tabs>
              <w:spacing w:before="99"/>
              <w:ind w:right="310"/>
              <w:cnfStyle w:val="000000000000" w:firstRow="0" w:lastRow="0" w:firstColumn="0" w:lastColumn="0" w:oddVBand="0" w:evenVBand="0" w:oddHBand="0" w:evenHBand="0" w:firstRowFirstColumn="0" w:firstRowLastColumn="0" w:lastRowFirstColumn="0" w:lastRowLastColumn="0"/>
              <w:rPr>
                <w:sz w:val="19"/>
              </w:rPr>
            </w:pPr>
            <w:r>
              <w:rPr>
                <w:sz w:val="19"/>
              </w:rPr>
              <w:t xml:space="preserve">coherent and effective use of language conventions and features to convincingly communicate ideas and information about music, </w:t>
            </w:r>
            <w:r w:rsidR="00122E39">
              <w:rPr>
                <w:sz w:val="19"/>
              </w:rPr>
              <w:t>according to popular and world music context and purpose</w:t>
            </w:r>
          </w:p>
        </w:tc>
        <w:tc>
          <w:tcPr>
            <w:tcW w:w="2884" w:type="dxa"/>
          </w:tcPr>
          <w:p w14:paraId="4EF6DAB7" w14:textId="203D312D" w:rsidR="009C5B38" w:rsidRDefault="009C5B38" w:rsidP="009C5B38">
            <w:pPr>
              <w:pStyle w:val="TableParagraph"/>
              <w:numPr>
                <w:ilvl w:val="0"/>
                <w:numId w:val="100"/>
              </w:numPr>
              <w:tabs>
                <w:tab w:val="left" w:pos="280"/>
              </w:tabs>
              <w:spacing w:before="99"/>
              <w:ind w:right="281" w:hanging="170"/>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 xml:space="preserve">effective use of language conventions and features to clearly communicate ideas and information about music, </w:t>
            </w:r>
            <w:r w:rsidR="00122E39" w:rsidRPr="00496CDB">
              <w:rPr>
                <w:sz w:val="19"/>
                <w:highlight w:val="yellow"/>
              </w:rPr>
              <w:t>according to popular and world music context and purpose</w:t>
            </w:r>
          </w:p>
        </w:tc>
        <w:tc>
          <w:tcPr>
            <w:tcW w:w="2885" w:type="dxa"/>
          </w:tcPr>
          <w:p w14:paraId="6F318C06" w14:textId="5AE8C103" w:rsidR="009C5B38" w:rsidRDefault="009C5B38" w:rsidP="009C5B38">
            <w:pPr>
              <w:pStyle w:val="TableParagraph"/>
              <w:numPr>
                <w:ilvl w:val="0"/>
                <w:numId w:val="99"/>
              </w:numPr>
              <w:tabs>
                <w:tab w:val="left" w:pos="278"/>
              </w:tabs>
              <w:spacing w:before="99"/>
              <w:ind w:right="468"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use of language conventions and features to communicate ideas and information about music, according to </w:t>
            </w:r>
            <w:r w:rsidR="00122E39">
              <w:rPr>
                <w:sz w:val="19"/>
              </w:rPr>
              <w:t xml:space="preserve">popular and world music </w:t>
            </w:r>
            <w:r>
              <w:rPr>
                <w:sz w:val="19"/>
              </w:rPr>
              <w:t>context and purpose</w:t>
            </w:r>
          </w:p>
        </w:tc>
        <w:tc>
          <w:tcPr>
            <w:tcW w:w="2884" w:type="dxa"/>
          </w:tcPr>
          <w:p w14:paraId="5AD5B172" w14:textId="5F24E8F7" w:rsidR="009C5B38" w:rsidRDefault="009C5B38" w:rsidP="00122E39">
            <w:pPr>
              <w:pStyle w:val="TableParagraph"/>
              <w:numPr>
                <w:ilvl w:val="0"/>
                <w:numId w:val="98"/>
              </w:numPr>
              <w:tabs>
                <w:tab w:val="left" w:pos="282"/>
              </w:tabs>
              <w:spacing w:before="99" w:line="232" w:lineRule="exact"/>
              <w:ind w:hanging="170"/>
              <w:cnfStyle w:val="000000000000" w:firstRow="0" w:lastRow="0" w:firstColumn="0" w:lastColumn="0" w:oddVBand="0" w:evenVBand="0" w:oddHBand="0" w:evenHBand="0" w:firstRowFirstColumn="0" w:firstRowLastColumn="0" w:lastRowFirstColumn="0" w:lastRowLastColumn="0"/>
              <w:rPr>
                <w:sz w:val="19"/>
              </w:rPr>
            </w:pPr>
            <w:r>
              <w:rPr>
                <w:sz w:val="19"/>
              </w:rPr>
              <w:t>inconsistent use of language conventions and features to convey aspects of information about music</w:t>
            </w:r>
            <w:r w:rsidR="00122E39">
              <w:rPr>
                <w:sz w:val="19"/>
              </w:rPr>
              <w:t xml:space="preserve"> in popular and world music context</w:t>
            </w:r>
          </w:p>
        </w:tc>
        <w:tc>
          <w:tcPr>
            <w:tcW w:w="3298" w:type="dxa"/>
          </w:tcPr>
          <w:p w14:paraId="53055893" w14:textId="09E5566A" w:rsidR="009C5B38" w:rsidRDefault="009C5B38" w:rsidP="00122E39">
            <w:pPr>
              <w:pStyle w:val="TableParagraph"/>
              <w:numPr>
                <w:ilvl w:val="0"/>
                <w:numId w:val="97"/>
              </w:numPr>
              <w:tabs>
                <w:tab w:val="left" w:pos="283"/>
              </w:tabs>
              <w:spacing w:before="99"/>
              <w:ind w:right="359"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minimal use of language conventions and/or features to present ideas about </w:t>
            </w:r>
            <w:r w:rsidR="00122E39">
              <w:rPr>
                <w:sz w:val="19"/>
              </w:rPr>
              <w:t>popular and world music</w:t>
            </w:r>
          </w:p>
        </w:tc>
      </w:tr>
      <w:tr w:rsidR="00B6669A" w14:paraId="0B817DC0" w14:textId="77777777" w:rsidTr="004C1CB1">
        <w:trPr>
          <w:trHeight w:val="1473"/>
        </w:trPr>
        <w:tc>
          <w:tcPr>
            <w:cnfStyle w:val="001000000000" w:firstRow="0" w:lastRow="0" w:firstColumn="1" w:lastColumn="0" w:oddVBand="0" w:evenVBand="0" w:oddHBand="0" w:evenHBand="0" w:firstRowFirstColumn="0" w:firstRowLastColumn="0" w:lastRowFirstColumn="0" w:lastRowLastColumn="0"/>
            <w:tcW w:w="1184" w:type="dxa"/>
            <w:textDirection w:val="btLr"/>
          </w:tcPr>
          <w:p w14:paraId="64DE8117" w14:textId="0AF9BF1E" w:rsidR="00B6669A" w:rsidRDefault="00B6669A" w:rsidP="00B6669A">
            <w:pPr>
              <w:rPr>
                <w:sz w:val="2"/>
                <w:szCs w:val="2"/>
              </w:rPr>
            </w:pPr>
          </w:p>
        </w:tc>
        <w:tc>
          <w:tcPr>
            <w:tcW w:w="2884" w:type="dxa"/>
          </w:tcPr>
          <w:p w14:paraId="470B4811" w14:textId="0FC734BE" w:rsidR="00B6669A" w:rsidRDefault="00B6669A" w:rsidP="00122E39">
            <w:pPr>
              <w:pStyle w:val="TableParagraph"/>
              <w:numPr>
                <w:ilvl w:val="0"/>
                <w:numId w:val="101"/>
              </w:numPr>
              <w:tabs>
                <w:tab w:val="left" w:pos="277"/>
              </w:tabs>
              <w:spacing w:before="99"/>
              <w:ind w:right="310"/>
              <w:cnfStyle w:val="000000000000" w:firstRow="0" w:lastRow="0" w:firstColumn="0" w:lastColumn="0" w:oddVBand="0" w:evenVBand="0" w:oddHBand="0" w:evenHBand="0" w:firstRowFirstColumn="0" w:firstRowLastColumn="0" w:lastRowFirstColumn="0" w:lastRowLastColumn="0"/>
              <w:rPr>
                <w:sz w:val="19"/>
              </w:rPr>
            </w:pPr>
            <w:r>
              <w:rPr>
                <w:sz w:val="19"/>
              </w:rPr>
              <w:t xml:space="preserve">perceptive analysis of the use of </w:t>
            </w:r>
            <w:r w:rsidR="00122E39">
              <w:rPr>
                <w:sz w:val="19"/>
              </w:rPr>
              <w:t>popular and world music principles and practices in their own original composition</w:t>
            </w:r>
          </w:p>
        </w:tc>
        <w:tc>
          <w:tcPr>
            <w:tcW w:w="2884" w:type="dxa"/>
          </w:tcPr>
          <w:p w14:paraId="16D87F8E" w14:textId="7C2AA83D" w:rsidR="00B6669A" w:rsidRDefault="00B6669A" w:rsidP="00122E39">
            <w:pPr>
              <w:pStyle w:val="TableParagraph"/>
              <w:numPr>
                <w:ilvl w:val="0"/>
                <w:numId w:val="100"/>
              </w:numPr>
              <w:tabs>
                <w:tab w:val="left" w:pos="280"/>
              </w:tabs>
              <w:spacing w:before="99"/>
              <w:ind w:right="281"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informed analysis of the use of </w:t>
            </w:r>
            <w:r w:rsidR="00122E39">
              <w:rPr>
                <w:sz w:val="19"/>
              </w:rPr>
              <w:t>popular and world music principles and practices in their own original composition</w:t>
            </w:r>
          </w:p>
        </w:tc>
        <w:tc>
          <w:tcPr>
            <w:tcW w:w="2885" w:type="dxa"/>
          </w:tcPr>
          <w:p w14:paraId="0AA23A17" w14:textId="38FD423A" w:rsidR="00B6669A" w:rsidRDefault="00B6669A" w:rsidP="00122E39">
            <w:pPr>
              <w:pStyle w:val="TableParagraph"/>
              <w:numPr>
                <w:ilvl w:val="0"/>
                <w:numId w:val="99"/>
              </w:numPr>
              <w:tabs>
                <w:tab w:val="left" w:pos="278"/>
              </w:tabs>
              <w:spacing w:before="99"/>
              <w:ind w:right="468"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analysis of the use of </w:t>
            </w:r>
            <w:r w:rsidR="00122E39">
              <w:rPr>
                <w:sz w:val="19"/>
              </w:rPr>
              <w:t xml:space="preserve">popular and world </w:t>
            </w:r>
            <w:r>
              <w:rPr>
                <w:sz w:val="19"/>
              </w:rPr>
              <w:t xml:space="preserve">music principles and practices in their own </w:t>
            </w:r>
            <w:r w:rsidR="00122E39">
              <w:rPr>
                <w:sz w:val="19"/>
              </w:rPr>
              <w:t>original composition</w:t>
            </w:r>
          </w:p>
        </w:tc>
        <w:tc>
          <w:tcPr>
            <w:tcW w:w="2884" w:type="dxa"/>
          </w:tcPr>
          <w:p w14:paraId="0C9B2D1F" w14:textId="55A27918" w:rsidR="00B6669A" w:rsidRDefault="00B6669A" w:rsidP="00B6669A">
            <w:pPr>
              <w:pStyle w:val="TableParagraph"/>
              <w:numPr>
                <w:ilvl w:val="0"/>
                <w:numId w:val="98"/>
              </w:numPr>
              <w:tabs>
                <w:tab w:val="left" w:pos="282"/>
              </w:tabs>
              <w:spacing w:before="99" w:line="232" w:lineRule="exact"/>
              <w:ind w:hanging="170"/>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 xml:space="preserve">inconsistent analysis of the use of </w:t>
            </w:r>
            <w:r w:rsidR="00122E39" w:rsidRPr="00496CDB">
              <w:rPr>
                <w:sz w:val="19"/>
                <w:highlight w:val="yellow"/>
              </w:rPr>
              <w:t>popular and world music principles and practices in their own original composition</w:t>
            </w:r>
          </w:p>
        </w:tc>
        <w:tc>
          <w:tcPr>
            <w:tcW w:w="3298" w:type="dxa"/>
          </w:tcPr>
          <w:p w14:paraId="381EAA8C" w14:textId="5A3AF01C" w:rsidR="00B6669A" w:rsidRDefault="00B6669A" w:rsidP="00122E39">
            <w:pPr>
              <w:pStyle w:val="TableParagraph"/>
              <w:numPr>
                <w:ilvl w:val="0"/>
                <w:numId w:val="97"/>
              </w:numPr>
              <w:tabs>
                <w:tab w:val="left" w:pos="283"/>
              </w:tabs>
              <w:spacing w:before="99"/>
              <w:ind w:right="359"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superficial analysis of the use of some </w:t>
            </w:r>
            <w:r w:rsidR="00122E39">
              <w:rPr>
                <w:sz w:val="19"/>
              </w:rPr>
              <w:t>popular and world music principles and practices in their own original composition</w:t>
            </w:r>
          </w:p>
        </w:tc>
      </w:tr>
      <w:tr w:rsidR="00B6669A" w14:paraId="4378D8A7" w14:textId="77777777" w:rsidTr="004C1CB1">
        <w:trPr>
          <w:cantSplit/>
          <w:trHeight w:val="587"/>
        </w:trPr>
        <w:tc>
          <w:tcPr>
            <w:cnfStyle w:val="001000000000" w:firstRow="0" w:lastRow="0" w:firstColumn="1" w:lastColumn="0" w:oddVBand="0" w:evenVBand="0" w:oddHBand="0" w:evenHBand="0" w:firstRowFirstColumn="0" w:firstRowLastColumn="0" w:lastRowFirstColumn="0" w:lastRowLastColumn="0"/>
            <w:tcW w:w="1184" w:type="dxa"/>
            <w:vMerge w:val="restart"/>
            <w:textDirection w:val="btLr"/>
            <w:vAlign w:val="center"/>
          </w:tcPr>
          <w:p w14:paraId="722DA75A" w14:textId="37EC0E04" w:rsidR="00B6669A" w:rsidRDefault="00B6669A" w:rsidP="00B6669A">
            <w:pPr>
              <w:ind w:left="113" w:right="113"/>
              <w:jc w:val="center"/>
              <w:rPr>
                <w:b/>
                <w:sz w:val="19"/>
              </w:rPr>
            </w:pPr>
            <w:r>
              <w:rPr>
                <w:b/>
                <w:sz w:val="19"/>
              </w:rPr>
              <w:lastRenderedPageBreak/>
              <w:t>Creating and evaluating</w:t>
            </w:r>
          </w:p>
        </w:tc>
        <w:tc>
          <w:tcPr>
            <w:tcW w:w="2884" w:type="dxa"/>
            <w:shd w:val="clear" w:color="auto" w:fill="E6E7E8" w:themeFill="background2"/>
          </w:tcPr>
          <w:p w14:paraId="5C7A2C8B" w14:textId="69016342" w:rsidR="00B6669A" w:rsidRPr="004C1CB1" w:rsidRDefault="00B6669A" w:rsidP="00B6669A">
            <w:pPr>
              <w:pStyle w:val="TableParagraph"/>
              <w:tabs>
                <w:tab w:val="left" w:pos="277"/>
              </w:tabs>
              <w:spacing w:before="57"/>
              <w:ind w:right="373"/>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560BAC48" w14:textId="5BB3DDAF" w:rsidR="00B6669A" w:rsidRPr="004C1CB1" w:rsidRDefault="00B6669A" w:rsidP="00B6669A">
            <w:pPr>
              <w:pStyle w:val="TableParagraph"/>
              <w:tabs>
                <w:tab w:val="left" w:pos="280"/>
              </w:tabs>
              <w:spacing w:before="99"/>
              <w:ind w:right="281"/>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5" w:type="dxa"/>
            <w:shd w:val="clear" w:color="auto" w:fill="E6E7E8" w:themeFill="background2"/>
          </w:tcPr>
          <w:p w14:paraId="18DD338E" w14:textId="2CBAED46" w:rsidR="00B6669A" w:rsidRPr="004C1CB1" w:rsidRDefault="00B6669A" w:rsidP="00B6669A">
            <w:pPr>
              <w:pStyle w:val="TableParagraph"/>
              <w:tabs>
                <w:tab w:val="left" w:pos="278"/>
              </w:tabs>
              <w:spacing w:before="99"/>
              <w:ind w:right="468"/>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2884" w:type="dxa"/>
            <w:shd w:val="clear" w:color="auto" w:fill="E6E7E8" w:themeFill="background2"/>
          </w:tcPr>
          <w:p w14:paraId="790F898D" w14:textId="31CCE2DA" w:rsidR="00B6669A" w:rsidRPr="004C1CB1" w:rsidRDefault="00B6669A" w:rsidP="00B6669A">
            <w:pPr>
              <w:pStyle w:val="TableParagraph"/>
              <w:tabs>
                <w:tab w:val="left" w:pos="282"/>
              </w:tabs>
              <w:spacing w:before="99" w:line="232" w:lineRule="exact"/>
              <w:ind w:right="244"/>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c>
          <w:tcPr>
            <w:tcW w:w="3298" w:type="dxa"/>
            <w:shd w:val="clear" w:color="auto" w:fill="E6E7E8" w:themeFill="background2"/>
          </w:tcPr>
          <w:p w14:paraId="641CE48D" w14:textId="58470733" w:rsidR="00B6669A" w:rsidRPr="004C1CB1" w:rsidRDefault="00B6669A" w:rsidP="00B6669A">
            <w:pPr>
              <w:pStyle w:val="TableParagraph"/>
              <w:tabs>
                <w:tab w:val="left" w:pos="283"/>
              </w:tabs>
              <w:spacing w:before="99"/>
              <w:ind w:right="359"/>
              <w:cnfStyle w:val="000000000000" w:firstRow="0" w:lastRow="0" w:firstColumn="0" w:lastColumn="0" w:oddVBand="0" w:evenVBand="0" w:oddHBand="0" w:evenHBand="0" w:firstRowFirstColumn="0" w:firstRowLastColumn="0" w:lastRowFirstColumn="0" w:lastRowLastColumn="0"/>
              <w:rPr>
                <w:sz w:val="18"/>
              </w:rPr>
            </w:pPr>
            <w:r w:rsidRPr="004C1CB1">
              <w:rPr>
                <w:sz w:val="18"/>
              </w:rPr>
              <w:t>The student work has the following characteristics:</w:t>
            </w:r>
          </w:p>
        </w:tc>
      </w:tr>
      <w:tr w:rsidR="00B6669A" w14:paraId="53719228" w14:textId="77777777" w:rsidTr="004C1CB1">
        <w:trPr>
          <w:cantSplit/>
          <w:trHeight w:val="1307"/>
        </w:trPr>
        <w:tc>
          <w:tcPr>
            <w:cnfStyle w:val="001000000000" w:firstRow="0" w:lastRow="0" w:firstColumn="1" w:lastColumn="0" w:oddVBand="0" w:evenVBand="0" w:oddHBand="0" w:evenHBand="0" w:firstRowFirstColumn="0" w:firstRowLastColumn="0" w:lastRowFirstColumn="0" w:lastRowLastColumn="0"/>
            <w:tcW w:w="1184" w:type="dxa"/>
            <w:vMerge/>
            <w:textDirection w:val="btLr"/>
          </w:tcPr>
          <w:p w14:paraId="24AE0B3F" w14:textId="77777777" w:rsidR="00B6669A" w:rsidRPr="003C77C5" w:rsidRDefault="00B6669A" w:rsidP="00B6669A">
            <w:pPr>
              <w:ind w:left="113" w:right="113"/>
              <w:rPr>
                <w:sz w:val="28"/>
                <w:szCs w:val="2"/>
              </w:rPr>
            </w:pPr>
          </w:p>
        </w:tc>
        <w:tc>
          <w:tcPr>
            <w:tcW w:w="2884" w:type="dxa"/>
          </w:tcPr>
          <w:p w14:paraId="43F22C21" w14:textId="71FA263E" w:rsidR="00B6669A" w:rsidRDefault="00B6669A" w:rsidP="00B6669A">
            <w:pPr>
              <w:pStyle w:val="TableParagraph"/>
              <w:numPr>
                <w:ilvl w:val="0"/>
                <w:numId w:val="101"/>
              </w:numPr>
              <w:tabs>
                <w:tab w:val="left" w:pos="277"/>
              </w:tabs>
              <w:spacing w:before="57"/>
              <w:ind w:right="373"/>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 xml:space="preserve">purposeful and thoughtful planning and perceptive modification of music works using </w:t>
            </w:r>
            <w:r w:rsidR="00122E39" w:rsidRPr="00496CDB">
              <w:rPr>
                <w:sz w:val="19"/>
                <w:highlight w:val="yellow"/>
              </w:rPr>
              <w:t>popular and world music principles and practices, to compose an original composition</w:t>
            </w:r>
          </w:p>
        </w:tc>
        <w:tc>
          <w:tcPr>
            <w:tcW w:w="2884" w:type="dxa"/>
          </w:tcPr>
          <w:p w14:paraId="3C93C954" w14:textId="61FA6C36" w:rsidR="00B6669A" w:rsidRDefault="00B6669A" w:rsidP="00B6669A">
            <w:pPr>
              <w:pStyle w:val="TableParagraph"/>
              <w:numPr>
                <w:ilvl w:val="0"/>
                <w:numId w:val="100"/>
              </w:numPr>
              <w:tabs>
                <w:tab w:val="left" w:pos="280"/>
              </w:tabs>
              <w:spacing w:before="99"/>
              <w:ind w:right="281"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considered planning and effective modification of music works using </w:t>
            </w:r>
            <w:r w:rsidR="00122E39">
              <w:rPr>
                <w:sz w:val="19"/>
              </w:rPr>
              <w:t>popular and world music principles and practices, to compose an original composition</w:t>
            </w:r>
          </w:p>
        </w:tc>
        <w:tc>
          <w:tcPr>
            <w:tcW w:w="2885" w:type="dxa"/>
          </w:tcPr>
          <w:p w14:paraId="0C9F5F1B" w14:textId="770DC6FB" w:rsidR="00B6669A" w:rsidRDefault="00B6669A" w:rsidP="00B6669A">
            <w:pPr>
              <w:pStyle w:val="TableParagraph"/>
              <w:numPr>
                <w:ilvl w:val="0"/>
                <w:numId w:val="99"/>
              </w:numPr>
              <w:tabs>
                <w:tab w:val="left" w:pos="278"/>
              </w:tabs>
              <w:spacing w:before="99"/>
              <w:ind w:right="468"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planning of music works using </w:t>
            </w:r>
            <w:r w:rsidR="00122E39">
              <w:rPr>
                <w:sz w:val="19"/>
              </w:rPr>
              <w:t xml:space="preserve">popular and world </w:t>
            </w:r>
            <w:r>
              <w:rPr>
                <w:sz w:val="19"/>
              </w:rPr>
              <w:t>music principles an</w:t>
            </w:r>
            <w:r w:rsidR="00122E39">
              <w:rPr>
                <w:sz w:val="19"/>
              </w:rPr>
              <w:t>d practices, to compose an original composition</w:t>
            </w:r>
          </w:p>
        </w:tc>
        <w:tc>
          <w:tcPr>
            <w:tcW w:w="2884" w:type="dxa"/>
          </w:tcPr>
          <w:p w14:paraId="59103C24" w14:textId="425DDB3D" w:rsidR="00B6669A" w:rsidRDefault="00B6669A" w:rsidP="00B6669A">
            <w:pPr>
              <w:pStyle w:val="TableParagraph"/>
              <w:numPr>
                <w:ilvl w:val="0"/>
                <w:numId w:val="98"/>
              </w:numPr>
              <w:tabs>
                <w:tab w:val="left" w:pos="282"/>
              </w:tabs>
              <w:spacing w:before="99" w:line="232" w:lineRule="exact"/>
              <w:ind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partial planning and modification of music works using </w:t>
            </w:r>
            <w:r w:rsidR="00122E39">
              <w:rPr>
                <w:sz w:val="19"/>
              </w:rPr>
              <w:t>popular and world music principles and practices, to compose an original composition</w:t>
            </w:r>
          </w:p>
        </w:tc>
        <w:tc>
          <w:tcPr>
            <w:tcW w:w="3298" w:type="dxa"/>
          </w:tcPr>
          <w:p w14:paraId="5EE006CB" w14:textId="0F760123" w:rsidR="00B6669A" w:rsidRDefault="00B6669A" w:rsidP="00122E39">
            <w:pPr>
              <w:pStyle w:val="TableParagraph"/>
              <w:numPr>
                <w:ilvl w:val="0"/>
                <w:numId w:val="97"/>
              </w:numPr>
              <w:tabs>
                <w:tab w:val="left" w:pos="283"/>
              </w:tabs>
              <w:spacing w:before="99"/>
              <w:ind w:right="359"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collection of information related to the planning of </w:t>
            </w:r>
            <w:r w:rsidR="00122E39">
              <w:rPr>
                <w:sz w:val="19"/>
              </w:rPr>
              <w:t>original composition</w:t>
            </w:r>
          </w:p>
        </w:tc>
      </w:tr>
      <w:tr w:rsidR="00B6669A" w14:paraId="7E10B40F" w14:textId="77777777" w:rsidTr="004C1CB1">
        <w:trPr>
          <w:cantSplit/>
          <w:trHeight w:val="1307"/>
        </w:trPr>
        <w:tc>
          <w:tcPr>
            <w:cnfStyle w:val="001000000000" w:firstRow="0" w:lastRow="0" w:firstColumn="1" w:lastColumn="0" w:oddVBand="0" w:evenVBand="0" w:oddHBand="0" w:evenHBand="0" w:firstRowFirstColumn="0" w:firstRowLastColumn="0" w:lastRowFirstColumn="0" w:lastRowLastColumn="0"/>
            <w:tcW w:w="1184" w:type="dxa"/>
            <w:vMerge/>
            <w:textDirection w:val="btLr"/>
          </w:tcPr>
          <w:p w14:paraId="01E69904" w14:textId="7774E901" w:rsidR="00B6669A" w:rsidRPr="003C77C5" w:rsidRDefault="00B6669A" w:rsidP="00B6669A">
            <w:pPr>
              <w:ind w:left="113" w:right="113"/>
              <w:rPr>
                <w:sz w:val="28"/>
                <w:szCs w:val="2"/>
              </w:rPr>
            </w:pPr>
          </w:p>
        </w:tc>
        <w:tc>
          <w:tcPr>
            <w:tcW w:w="2884" w:type="dxa"/>
          </w:tcPr>
          <w:p w14:paraId="0688E8FA" w14:textId="0070325B" w:rsidR="00B6669A" w:rsidRPr="00AB3BEC" w:rsidRDefault="00B6669A" w:rsidP="00B6669A">
            <w:pPr>
              <w:pStyle w:val="TableParagraph"/>
              <w:numPr>
                <w:ilvl w:val="0"/>
                <w:numId w:val="101"/>
              </w:numPr>
              <w:tabs>
                <w:tab w:val="left" w:pos="277"/>
              </w:tabs>
              <w:spacing w:before="57"/>
              <w:ind w:right="373"/>
              <w:cnfStyle w:val="000000000000" w:firstRow="0" w:lastRow="0" w:firstColumn="0" w:lastColumn="0" w:oddVBand="0" w:evenVBand="0" w:oddHBand="0" w:evenHBand="0" w:firstRowFirstColumn="0" w:firstRowLastColumn="0" w:lastRowFirstColumn="0" w:lastRowLastColumn="0"/>
              <w:rPr>
                <w:sz w:val="19"/>
              </w:rPr>
            </w:pPr>
            <w:r w:rsidRPr="00496CDB">
              <w:rPr>
                <w:sz w:val="19"/>
                <w:highlight w:val="yellow"/>
              </w:rPr>
              <w:t xml:space="preserve">creation of polished and engaging </w:t>
            </w:r>
            <w:r w:rsidR="004C1CB1" w:rsidRPr="00496CDB">
              <w:rPr>
                <w:sz w:val="19"/>
                <w:highlight w:val="yellow"/>
              </w:rPr>
              <w:t>original composition to communicate popular and world music ideas to</w:t>
            </w:r>
            <w:r w:rsidR="004C1CB1" w:rsidRPr="00496CDB">
              <w:rPr>
                <w:spacing w:val="-2"/>
                <w:sz w:val="19"/>
                <w:highlight w:val="yellow"/>
              </w:rPr>
              <w:t xml:space="preserve"> </w:t>
            </w:r>
            <w:r w:rsidR="004C1CB1" w:rsidRPr="00496CDB">
              <w:rPr>
                <w:sz w:val="19"/>
                <w:highlight w:val="yellow"/>
              </w:rPr>
              <w:t>audiences</w:t>
            </w:r>
          </w:p>
        </w:tc>
        <w:tc>
          <w:tcPr>
            <w:tcW w:w="2884" w:type="dxa"/>
          </w:tcPr>
          <w:p w14:paraId="4D5E6CFA" w14:textId="511DF824" w:rsidR="00B6669A" w:rsidRDefault="00B6669A" w:rsidP="00B6669A">
            <w:pPr>
              <w:pStyle w:val="TableParagraph"/>
              <w:numPr>
                <w:ilvl w:val="0"/>
                <w:numId w:val="100"/>
              </w:numPr>
              <w:tabs>
                <w:tab w:val="left" w:pos="280"/>
              </w:tabs>
              <w:spacing w:before="99"/>
              <w:ind w:right="281"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creation of engaging </w:t>
            </w:r>
            <w:r w:rsidR="004C1CB1">
              <w:rPr>
                <w:sz w:val="19"/>
              </w:rPr>
              <w:t>original composition to communicate popular and world music ideas to</w:t>
            </w:r>
            <w:r w:rsidR="004C1CB1">
              <w:rPr>
                <w:spacing w:val="-2"/>
                <w:sz w:val="19"/>
              </w:rPr>
              <w:t xml:space="preserve"> </w:t>
            </w:r>
            <w:r w:rsidR="004C1CB1">
              <w:rPr>
                <w:sz w:val="19"/>
              </w:rPr>
              <w:t>audiences</w:t>
            </w:r>
          </w:p>
        </w:tc>
        <w:tc>
          <w:tcPr>
            <w:tcW w:w="2885" w:type="dxa"/>
          </w:tcPr>
          <w:p w14:paraId="3A879F75" w14:textId="272147CA" w:rsidR="00B6669A" w:rsidRDefault="00B6669A" w:rsidP="00122E39">
            <w:pPr>
              <w:pStyle w:val="TableParagraph"/>
              <w:numPr>
                <w:ilvl w:val="0"/>
                <w:numId w:val="99"/>
              </w:numPr>
              <w:tabs>
                <w:tab w:val="left" w:pos="278"/>
              </w:tabs>
              <w:spacing w:before="99"/>
              <w:ind w:right="468"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creation of </w:t>
            </w:r>
            <w:r w:rsidR="00122E39">
              <w:rPr>
                <w:sz w:val="19"/>
              </w:rPr>
              <w:t xml:space="preserve">original composition </w:t>
            </w:r>
            <w:r>
              <w:rPr>
                <w:sz w:val="19"/>
              </w:rPr>
              <w:t xml:space="preserve">to communicate </w:t>
            </w:r>
            <w:r w:rsidR="00122E39">
              <w:rPr>
                <w:sz w:val="19"/>
              </w:rPr>
              <w:t xml:space="preserve">popular and world </w:t>
            </w:r>
            <w:r>
              <w:rPr>
                <w:sz w:val="19"/>
              </w:rPr>
              <w:t>music ideas to</w:t>
            </w:r>
            <w:r>
              <w:rPr>
                <w:spacing w:val="-2"/>
                <w:sz w:val="19"/>
              </w:rPr>
              <w:t xml:space="preserve"> </w:t>
            </w:r>
            <w:r>
              <w:rPr>
                <w:sz w:val="19"/>
              </w:rPr>
              <w:t>audiences</w:t>
            </w:r>
          </w:p>
        </w:tc>
        <w:tc>
          <w:tcPr>
            <w:tcW w:w="2884" w:type="dxa"/>
          </w:tcPr>
          <w:p w14:paraId="7FFD2497" w14:textId="21407DAE" w:rsidR="00B6669A" w:rsidRDefault="00B6669A" w:rsidP="00B6669A">
            <w:pPr>
              <w:pStyle w:val="TableParagraph"/>
              <w:numPr>
                <w:ilvl w:val="0"/>
                <w:numId w:val="98"/>
              </w:numPr>
              <w:tabs>
                <w:tab w:val="left" w:pos="282"/>
              </w:tabs>
              <w:spacing w:before="99" w:line="232" w:lineRule="exact"/>
              <w:ind w:hanging="170"/>
              <w:cnfStyle w:val="000000000000" w:firstRow="0" w:lastRow="0" w:firstColumn="0" w:lastColumn="0" w:oddVBand="0" w:evenVBand="0" w:oddHBand="0" w:evenHBand="0" w:firstRowFirstColumn="0" w:firstRowLastColumn="0" w:lastRowFirstColumn="0" w:lastRowLastColumn="0"/>
              <w:rPr>
                <w:sz w:val="19"/>
              </w:rPr>
            </w:pPr>
            <w:r>
              <w:rPr>
                <w:sz w:val="19"/>
              </w:rPr>
              <w:t xml:space="preserve">partial creation of music works to communicate some </w:t>
            </w:r>
            <w:r w:rsidR="004C1CB1">
              <w:rPr>
                <w:sz w:val="19"/>
              </w:rPr>
              <w:t>popular and world music ideas to</w:t>
            </w:r>
            <w:r w:rsidR="004C1CB1">
              <w:rPr>
                <w:spacing w:val="-2"/>
                <w:sz w:val="19"/>
              </w:rPr>
              <w:t xml:space="preserve"> </w:t>
            </w:r>
            <w:r w:rsidR="004C1CB1">
              <w:rPr>
                <w:sz w:val="19"/>
              </w:rPr>
              <w:t>audiences</w:t>
            </w:r>
          </w:p>
        </w:tc>
        <w:tc>
          <w:tcPr>
            <w:tcW w:w="3298" w:type="dxa"/>
          </w:tcPr>
          <w:p w14:paraId="2D71B3EF" w14:textId="4F76B8DD" w:rsidR="00B6669A" w:rsidRDefault="00B6669A" w:rsidP="00B6669A">
            <w:pPr>
              <w:pStyle w:val="TableParagraph"/>
              <w:numPr>
                <w:ilvl w:val="0"/>
                <w:numId w:val="97"/>
              </w:numPr>
              <w:tabs>
                <w:tab w:val="left" w:pos="283"/>
              </w:tabs>
              <w:spacing w:before="99"/>
              <w:ind w:right="359" w:hanging="170"/>
              <w:cnfStyle w:val="000000000000" w:firstRow="0" w:lastRow="0" w:firstColumn="0" w:lastColumn="0" w:oddVBand="0" w:evenVBand="0" w:oddHBand="0" w:evenHBand="0" w:firstRowFirstColumn="0" w:firstRowLastColumn="0" w:lastRowFirstColumn="0" w:lastRowLastColumn="0"/>
              <w:rPr>
                <w:sz w:val="19"/>
              </w:rPr>
            </w:pPr>
            <w:r>
              <w:rPr>
                <w:sz w:val="19"/>
              </w:rPr>
              <w:t>minimal creation of music works</w:t>
            </w:r>
          </w:p>
        </w:tc>
      </w:tr>
    </w:tbl>
    <w:p w14:paraId="29E3C2C1" w14:textId="685EF78A" w:rsidR="004D7E39" w:rsidRPr="004D7E39" w:rsidRDefault="004D7E39" w:rsidP="003C77C5">
      <w:pPr>
        <w:tabs>
          <w:tab w:val="left" w:pos="2782"/>
        </w:tabs>
        <w:spacing w:before="69"/>
        <w:rPr>
          <w:sz w:val="19"/>
          <w:szCs w:val="19"/>
        </w:rPr>
      </w:pPr>
    </w:p>
    <w:sectPr w:rsidR="004D7E39" w:rsidRPr="004D7E39" w:rsidSect="003C77C5">
      <w:pgSz w:w="16850" w:h="11910" w:orient="landscape"/>
      <w:pgMar w:top="720" w:right="720" w:bottom="720" w:left="720" w:header="0" w:footer="638"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1356F" w14:textId="77777777" w:rsidR="00F66462" w:rsidRDefault="00F66462">
      <w:r>
        <w:separator/>
      </w:r>
    </w:p>
    <w:p w14:paraId="6A7BE15A" w14:textId="77777777" w:rsidR="00F66462" w:rsidRDefault="00F66462"/>
  </w:endnote>
  <w:endnote w:type="continuationSeparator" w:id="0">
    <w:p w14:paraId="4ED3DE0A" w14:textId="77777777" w:rsidR="00F66462" w:rsidRDefault="00F66462">
      <w:r>
        <w:continuationSeparator/>
      </w:r>
    </w:p>
    <w:p w14:paraId="30FA0F5C" w14:textId="77777777" w:rsidR="00F66462" w:rsidRDefault="00F664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0" w:type="pct"/>
      <w:tblInd w:w="-851" w:type="dxa"/>
      <w:tblLayout w:type="fixed"/>
      <w:tblCellMar>
        <w:left w:w="0" w:type="dxa"/>
        <w:right w:w="0" w:type="dxa"/>
      </w:tblCellMar>
      <w:tblLook w:val="0600" w:firstRow="0" w:lastRow="0" w:firstColumn="0" w:lastColumn="0" w:noHBand="1" w:noVBand="1"/>
    </w:tblPr>
    <w:tblGrid>
      <w:gridCol w:w="5397"/>
      <w:gridCol w:w="5397"/>
    </w:tblGrid>
    <w:tr w:rsidR="00622840" w:rsidRPr="003133B0" w14:paraId="31B73777" w14:textId="77777777" w:rsidTr="0083568F">
      <w:tc>
        <w:tcPr>
          <w:tcW w:w="2500" w:type="pct"/>
          <w:noWrap/>
          <w:tcMar>
            <w:left w:w="0" w:type="dxa"/>
            <w:right w:w="0" w:type="dxa"/>
          </w:tcMar>
        </w:tcPr>
        <w:p w14:paraId="2B197048" w14:textId="77D4A35A" w:rsidR="00622840" w:rsidRPr="003133B0" w:rsidRDefault="00622840" w:rsidP="00F939A6">
          <w:pPr>
            <w:pStyle w:val="Footersubtitle"/>
          </w:pPr>
        </w:p>
      </w:tc>
      <w:tc>
        <w:tcPr>
          <w:tcW w:w="2500" w:type="pct"/>
        </w:tcPr>
        <w:p w14:paraId="2331347C" w14:textId="3479D940" w:rsidR="00622840" w:rsidRPr="003133B0" w:rsidRDefault="00622840" w:rsidP="00BD4D69">
          <w:pPr>
            <w:pStyle w:val="Footersubtitle"/>
            <w:jc w:val="right"/>
          </w:pPr>
        </w:p>
      </w:tc>
    </w:tr>
    <w:tr w:rsidR="00622840" w:rsidRPr="007165FF" w14:paraId="54A7D41F" w14:textId="77777777" w:rsidTr="0083568F">
      <w:tc>
        <w:tcPr>
          <w:tcW w:w="5000" w:type="pct"/>
          <w:gridSpan w:val="2"/>
          <w:noWrap/>
          <w:tcMar>
            <w:left w:w="0" w:type="dxa"/>
            <w:right w:w="0" w:type="dxa"/>
          </w:tcMar>
          <w:vAlign w:val="center"/>
        </w:tcPr>
        <w:p w14:paraId="5CD78F78" w14:textId="10E3C397" w:rsidR="00622840" w:rsidRPr="00914504" w:rsidRDefault="00622840" w:rsidP="0096157B">
          <w:pPr>
            <w:pStyle w:val="Footer"/>
            <w:ind w:left="284"/>
            <w:jc w:val="center"/>
            <w:rPr>
              <w:b w:val="0"/>
              <w:color w:val="auto"/>
              <w:sz w:val="21"/>
            </w:rPr>
          </w:pPr>
        </w:p>
      </w:tc>
    </w:tr>
  </w:tbl>
  <w:p w14:paraId="458187D2" w14:textId="77777777" w:rsidR="00622840" w:rsidRDefault="00622840" w:rsidP="0096157B">
    <w:pPr>
      <w:pStyle w:val="Smallspa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B3794" w14:textId="77777777" w:rsidR="00F66462" w:rsidRPr="00E95E3F" w:rsidRDefault="00F66462" w:rsidP="00B3438C"/>
  </w:footnote>
  <w:footnote w:type="continuationSeparator" w:id="0">
    <w:p w14:paraId="3C5354FC" w14:textId="77777777" w:rsidR="00F66462" w:rsidRDefault="00F66462">
      <w:r>
        <w:continuationSeparator/>
      </w:r>
    </w:p>
    <w:p w14:paraId="63F00C41" w14:textId="77777777" w:rsidR="00F66462" w:rsidRDefault="00F664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10119E"/>
    <w:multiLevelType w:val="hybridMultilevel"/>
    <w:tmpl w:val="16866C44"/>
    <w:lvl w:ilvl="0" w:tplc="D570C71A">
      <w:numFmt w:val="bullet"/>
      <w:lvlText w:val=""/>
      <w:lvlJc w:val="left"/>
      <w:pPr>
        <w:ind w:left="277" w:hanging="171"/>
      </w:pPr>
      <w:rPr>
        <w:rFonts w:ascii="Symbol" w:eastAsia="Symbol" w:hAnsi="Symbol" w:cs="Symbol" w:hint="default"/>
        <w:w w:val="99"/>
        <w:sz w:val="19"/>
        <w:szCs w:val="19"/>
        <w:lang w:val="en-AU" w:eastAsia="en-AU" w:bidi="en-AU"/>
      </w:rPr>
    </w:lvl>
    <w:lvl w:ilvl="1" w:tplc="E97A81D0">
      <w:numFmt w:val="bullet"/>
      <w:lvlText w:val="•"/>
      <w:lvlJc w:val="left"/>
      <w:pPr>
        <w:ind w:left="519" w:hanging="171"/>
      </w:pPr>
      <w:rPr>
        <w:rFonts w:hint="default"/>
        <w:lang w:val="en-AU" w:eastAsia="en-AU" w:bidi="en-AU"/>
      </w:rPr>
    </w:lvl>
    <w:lvl w:ilvl="2" w:tplc="7ACE9988">
      <w:numFmt w:val="bullet"/>
      <w:lvlText w:val="•"/>
      <w:lvlJc w:val="left"/>
      <w:pPr>
        <w:ind w:left="758" w:hanging="171"/>
      </w:pPr>
      <w:rPr>
        <w:rFonts w:hint="default"/>
        <w:lang w:val="en-AU" w:eastAsia="en-AU" w:bidi="en-AU"/>
      </w:rPr>
    </w:lvl>
    <w:lvl w:ilvl="3" w:tplc="6704A41C">
      <w:numFmt w:val="bullet"/>
      <w:lvlText w:val="•"/>
      <w:lvlJc w:val="left"/>
      <w:pPr>
        <w:ind w:left="997" w:hanging="171"/>
      </w:pPr>
      <w:rPr>
        <w:rFonts w:hint="default"/>
        <w:lang w:val="en-AU" w:eastAsia="en-AU" w:bidi="en-AU"/>
      </w:rPr>
    </w:lvl>
    <w:lvl w:ilvl="4" w:tplc="49B61A02">
      <w:numFmt w:val="bullet"/>
      <w:lvlText w:val="•"/>
      <w:lvlJc w:val="left"/>
      <w:pPr>
        <w:ind w:left="1236" w:hanging="171"/>
      </w:pPr>
      <w:rPr>
        <w:rFonts w:hint="default"/>
        <w:lang w:val="en-AU" w:eastAsia="en-AU" w:bidi="en-AU"/>
      </w:rPr>
    </w:lvl>
    <w:lvl w:ilvl="5" w:tplc="1A64BC30">
      <w:numFmt w:val="bullet"/>
      <w:lvlText w:val="•"/>
      <w:lvlJc w:val="left"/>
      <w:pPr>
        <w:ind w:left="1475" w:hanging="171"/>
      </w:pPr>
      <w:rPr>
        <w:rFonts w:hint="default"/>
        <w:lang w:val="en-AU" w:eastAsia="en-AU" w:bidi="en-AU"/>
      </w:rPr>
    </w:lvl>
    <w:lvl w:ilvl="6" w:tplc="EC867656">
      <w:numFmt w:val="bullet"/>
      <w:lvlText w:val="•"/>
      <w:lvlJc w:val="left"/>
      <w:pPr>
        <w:ind w:left="1714" w:hanging="171"/>
      </w:pPr>
      <w:rPr>
        <w:rFonts w:hint="default"/>
        <w:lang w:val="en-AU" w:eastAsia="en-AU" w:bidi="en-AU"/>
      </w:rPr>
    </w:lvl>
    <w:lvl w:ilvl="7" w:tplc="2C8C577E">
      <w:numFmt w:val="bullet"/>
      <w:lvlText w:val="•"/>
      <w:lvlJc w:val="left"/>
      <w:pPr>
        <w:ind w:left="1953" w:hanging="171"/>
      </w:pPr>
      <w:rPr>
        <w:rFonts w:hint="default"/>
        <w:lang w:val="en-AU" w:eastAsia="en-AU" w:bidi="en-AU"/>
      </w:rPr>
    </w:lvl>
    <w:lvl w:ilvl="8" w:tplc="09683526">
      <w:numFmt w:val="bullet"/>
      <w:lvlText w:val="•"/>
      <w:lvlJc w:val="left"/>
      <w:pPr>
        <w:ind w:left="2192" w:hanging="171"/>
      </w:pPr>
      <w:rPr>
        <w:rFonts w:hint="default"/>
        <w:lang w:val="en-AU" w:eastAsia="en-AU" w:bidi="en-AU"/>
      </w:rPr>
    </w:lvl>
  </w:abstractNum>
  <w:abstractNum w:abstractNumId="5" w15:restartNumberingAfterBreak="0">
    <w:nsid w:val="00126AF3"/>
    <w:multiLevelType w:val="hybridMultilevel"/>
    <w:tmpl w:val="90C0AA3E"/>
    <w:lvl w:ilvl="0" w:tplc="B726D736">
      <w:numFmt w:val="bullet"/>
      <w:lvlText w:val=""/>
      <w:lvlJc w:val="left"/>
      <w:pPr>
        <w:ind w:left="278" w:hanging="171"/>
      </w:pPr>
      <w:rPr>
        <w:rFonts w:ascii="Symbol" w:eastAsia="Symbol" w:hAnsi="Symbol" w:cs="Symbol" w:hint="default"/>
        <w:w w:val="99"/>
        <w:sz w:val="19"/>
        <w:szCs w:val="19"/>
        <w:lang w:val="en-AU" w:eastAsia="en-AU" w:bidi="en-AU"/>
      </w:rPr>
    </w:lvl>
    <w:lvl w:ilvl="1" w:tplc="D438EF2A">
      <w:numFmt w:val="bullet"/>
      <w:lvlText w:val="•"/>
      <w:lvlJc w:val="left"/>
      <w:pPr>
        <w:ind w:left="1044" w:hanging="171"/>
      </w:pPr>
      <w:rPr>
        <w:rFonts w:hint="default"/>
        <w:lang w:val="en-AU" w:eastAsia="en-AU" w:bidi="en-AU"/>
      </w:rPr>
    </w:lvl>
    <w:lvl w:ilvl="2" w:tplc="C59EEDD0">
      <w:numFmt w:val="bullet"/>
      <w:lvlText w:val="•"/>
      <w:lvlJc w:val="left"/>
      <w:pPr>
        <w:ind w:left="1808" w:hanging="171"/>
      </w:pPr>
      <w:rPr>
        <w:rFonts w:hint="default"/>
        <w:lang w:val="en-AU" w:eastAsia="en-AU" w:bidi="en-AU"/>
      </w:rPr>
    </w:lvl>
    <w:lvl w:ilvl="3" w:tplc="DAF6A0DA">
      <w:numFmt w:val="bullet"/>
      <w:lvlText w:val="•"/>
      <w:lvlJc w:val="left"/>
      <w:pPr>
        <w:ind w:left="2573" w:hanging="171"/>
      </w:pPr>
      <w:rPr>
        <w:rFonts w:hint="default"/>
        <w:lang w:val="en-AU" w:eastAsia="en-AU" w:bidi="en-AU"/>
      </w:rPr>
    </w:lvl>
    <w:lvl w:ilvl="4" w:tplc="794E4A62">
      <w:numFmt w:val="bullet"/>
      <w:lvlText w:val="•"/>
      <w:lvlJc w:val="left"/>
      <w:pPr>
        <w:ind w:left="3337" w:hanging="171"/>
      </w:pPr>
      <w:rPr>
        <w:rFonts w:hint="default"/>
        <w:lang w:val="en-AU" w:eastAsia="en-AU" w:bidi="en-AU"/>
      </w:rPr>
    </w:lvl>
    <w:lvl w:ilvl="5" w:tplc="1C52D050">
      <w:numFmt w:val="bullet"/>
      <w:lvlText w:val="•"/>
      <w:lvlJc w:val="left"/>
      <w:pPr>
        <w:ind w:left="4102" w:hanging="171"/>
      </w:pPr>
      <w:rPr>
        <w:rFonts w:hint="default"/>
        <w:lang w:val="en-AU" w:eastAsia="en-AU" w:bidi="en-AU"/>
      </w:rPr>
    </w:lvl>
    <w:lvl w:ilvl="6" w:tplc="25FEC4C2">
      <w:numFmt w:val="bullet"/>
      <w:lvlText w:val="•"/>
      <w:lvlJc w:val="left"/>
      <w:pPr>
        <w:ind w:left="4866" w:hanging="171"/>
      </w:pPr>
      <w:rPr>
        <w:rFonts w:hint="default"/>
        <w:lang w:val="en-AU" w:eastAsia="en-AU" w:bidi="en-AU"/>
      </w:rPr>
    </w:lvl>
    <w:lvl w:ilvl="7" w:tplc="C71054CA">
      <w:numFmt w:val="bullet"/>
      <w:lvlText w:val="•"/>
      <w:lvlJc w:val="left"/>
      <w:pPr>
        <w:ind w:left="5630" w:hanging="171"/>
      </w:pPr>
      <w:rPr>
        <w:rFonts w:hint="default"/>
        <w:lang w:val="en-AU" w:eastAsia="en-AU" w:bidi="en-AU"/>
      </w:rPr>
    </w:lvl>
    <w:lvl w:ilvl="8" w:tplc="3928266A">
      <w:numFmt w:val="bullet"/>
      <w:lvlText w:val="•"/>
      <w:lvlJc w:val="left"/>
      <w:pPr>
        <w:ind w:left="6395" w:hanging="171"/>
      </w:pPr>
      <w:rPr>
        <w:rFonts w:hint="default"/>
        <w:lang w:val="en-AU" w:eastAsia="en-AU" w:bidi="en-AU"/>
      </w:rPr>
    </w:lvl>
  </w:abstractNum>
  <w:abstractNum w:abstractNumId="6" w15:restartNumberingAfterBreak="0">
    <w:nsid w:val="00D634DD"/>
    <w:multiLevelType w:val="multilevel"/>
    <w:tmpl w:val="F2B21C64"/>
    <w:styleLink w:val="ListGroupListNumber"/>
    <w:lvl w:ilvl="0">
      <w:start w:val="1"/>
      <w:numFmt w:val="decimal"/>
      <w:pStyle w:val="ListNumber"/>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8" w15:restartNumberingAfterBreak="0">
    <w:nsid w:val="02DB476F"/>
    <w:multiLevelType w:val="multilevel"/>
    <w:tmpl w:val="2D50BC1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06756AAD"/>
    <w:multiLevelType w:val="hybridMultilevel"/>
    <w:tmpl w:val="6A4A1EDE"/>
    <w:lvl w:ilvl="0" w:tplc="6FD6E55A">
      <w:numFmt w:val="bullet"/>
      <w:lvlText w:val=""/>
      <w:lvlJc w:val="left"/>
      <w:pPr>
        <w:ind w:left="282" w:hanging="171"/>
      </w:pPr>
      <w:rPr>
        <w:rFonts w:ascii="Symbol" w:eastAsia="Symbol" w:hAnsi="Symbol" w:cs="Symbol" w:hint="default"/>
        <w:w w:val="99"/>
        <w:sz w:val="19"/>
        <w:szCs w:val="19"/>
        <w:lang w:val="en-AU" w:eastAsia="en-AU" w:bidi="en-AU"/>
      </w:rPr>
    </w:lvl>
    <w:lvl w:ilvl="1" w:tplc="6382DBEC">
      <w:numFmt w:val="bullet"/>
      <w:lvlText w:val="•"/>
      <w:lvlJc w:val="left"/>
      <w:pPr>
        <w:ind w:left="519" w:hanging="171"/>
      </w:pPr>
      <w:rPr>
        <w:rFonts w:hint="default"/>
        <w:lang w:val="en-AU" w:eastAsia="en-AU" w:bidi="en-AU"/>
      </w:rPr>
    </w:lvl>
    <w:lvl w:ilvl="2" w:tplc="6E262672">
      <w:numFmt w:val="bullet"/>
      <w:lvlText w:val="•"/>
      <w:lvlJc w:val="left"/>
      <w:pPr>
        <w:ind w:left="758" w:hanging="171"/>
      </w:pPr>
      <w:rPr>
        <w:rFonts w:hint="default"/>
        <w:lang w:val="en-AU" w:eastAsia="en-AU" w:bidi="en-AU"/>
      </w:rPr>
    </w:lvl>
    <w:lvl w:ilvl="3" w:tplc="40C66440">
      <w:numFmt w:val="bullet"/>
      <w:lvlText w:val="•"/>
      <w:lvlJc w:val="left"/>
      <w:pPr>
        <w:ind w:left="997" w:hanging="171"/>
      </w:pPr>
      <w:rPr>
        <w:rFonts w:hint="default"/>
        <w:lang w:val="en-AU" w:eastAsia="en-AU" w:bidi="en-AU"/>
      </w:rPr>
    </w:lvl>
    <w:lvl w:ilvl="4" w:tplc="510CA944">
      <w:numFmt w:val="bullet"/>
      <w:lvlText w:val="•"/>
      <w:lvlJc w:val="left"/>
      <w:pPr>
        <w:ind w:left="1236" w:hanging="171"/>
      </w:pPr>
      <w:rPr>
        <w:rFonts w:hint="default"/>
        <w:lang w:val="en-AU" w:eastAsia="en-AU" w:bidi="en-AU"/>
      </w:rPr>
    </w:lvl>
    <w:lvl w:ilvl="5" w:tplc="3DCE83AA">
      <w:numFmt w:val="bullet"/>
      <w:lvlText w:val="•"/>
      <w:lvlJc w:val="left"/>
      <w:pPr>
        <w:ind w:left="1476" w:hanging="171"/>
      </w:pPr>
      <w:rPr>
        <w:rFonts w:hint="default"/>
        <w:lang w:val="en-AU" w:eastAsia="en-AU" w:bidi="en-AU"/>
      </w:rPr>
    </w:lvl>
    <w:lvl w:ilvl="6" w:tplc="B5C24B8C">
      <w:numFmt w:val="bullet"/>
      <w:lvlText w:val="•"/>
      <w:lvlJc w:val="left"/>
      <w:pPr>
        <w:ind w:left="1715" w:hanging="171"/>
      </w:pPr>
      <w:rPr>
        <w:rFonts w:hint="default"/>
        <w:lang w:val="en-AU" w:eastAsia="en-AU" w:bidi="en-AU"/>
      </w:rPr>
    </w:lvl>
    <w:lvl w:ilvl="7" w:tplc="96560634">
      <w:numFmt w:val="bullet"/>
      <w:lvlText w:val="•"/>
      <w:lvlJc w:val="left"/>
      <w:pPr>
        <w:ind w:left="1954" w:hanging="171"/>
      </w:pPr>
      <w:rPr>
        <w:rFonts w:hint="default"/>
        <w:lang w:val="en-AU" w:eastAsia="en-AU" w:bidi="en-AU"/>
      </w:rPr>
    </w:lvl>
    <w:lvl w:ilvl="8" w:tplc="613CD926">
      <w:numFmt w:val="bullet"/>
      <w:lvlText w:val="•"/>
      <w:lvlJc w:val="left"/>
      <w:pPr>
        <w:ind w:left="2193" w:hanging="171"/>
      </w:pPr>
      <w:rPr>
        <w:rFonts w:hint="default"/>
        <w:lang w:val="en-AU" w:eastAsia="en-AU" w:bidi="en-AU"/>
      </w:rPr>
    </w:lvl>
  </w:abstractNum>
  <w:abstractNum w:abstractNumId="10" w15:restartNumberingAfterBreak="0">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11" w15:restartNumberingAfterBreak="0">
    <w:nsid w:val="09DB4240"/>
    <w:multiLevelType w:val="hybridMultilevel"/>
    <w:tmpl w:val="BC98C5DA"/>
    <w:lvl w:ilvl="0" w:tplc="DF684540">
      <w:numFmt w:val="bullet"/>
      <w:lvlText w:val=""/>
      <w:lvlJc w:val="left"/>
      <w:pPr>
        <w:ind w:left="276" w:hanging="171"/>
      </w:pPr>
      <w:rPr>
        <w:rFonts w:ascii="Symbol" w:eastAsia="Symbol" w:hAnsi="Symbol" w:cs="Symbol" w:hint="default"/>
        <w:w w:val="99"/>
        <w:sz w:val="19"/>
        <w:szCs w:val="19"/>
        <w:lang w:val="en-AU" w:eastAsia="en-AU" w:bidi="en-AU"/>
      </w:rPr>
    </w:lvl>
    <w:lvl w:ilvl="1" w:tplc="30C8D4BE">
      <w:numFmt w:val="bullet"/>
      <w:lvlText w:val="•"/>
      <w:lvlJc w:val="left"/>
      <w:pPr>
        <w:ind w:left="519" w:hanging="171"/>
      </w:pPr>
      <w:rPr>
        <w:rFonts w:hint="default"/>
        <w:lang w:val="en-AU" w:eastAsia="en-AU" w:bidi="en-AU"/>
      </w:rPr>
    </w:lvl>
    <w:lvl w:ilvl="2" w:tplc="2034ACFE">
      <w:numFmt w:val="bullet"/>
      <w:lvlText w:val="•"/>
      <w:lvlJc w:val="left"/>
      <w:pPr>
        <w:ind w:left="758" w:hanging="171"/>
      </w:pPr>
      <w:rPr>
        <w:rFonts w:hint="default"/>
        <w:lang w:val="en-AU" w:eastAsia="en-AU" w:bidi="en-AU"/>
      </w:rPr>
    </w:lvl>
    <w:lvl w:ilvl="3" w:tplc="FB9E8B0A">
      <w:numFmt w:val="bullet"/>
      <w:lvlText w:val="•"/>
      <w:lvlJc w:val="left"/>
      <w:pPr>
        <w:ind w:left="997" w:hanging="171"/>
      </w:pPr>
      <w:rPr>
        <w:rFonts w:hint="default"/>
        <w:lang w:val="en-AU" w:eastAsia="en-AU" w:bidi="en-AU"/>
      </w:rPr>
    </w:lvl>
    <w:lvl w:ilvl="4" w:tplc="84063C3E">
      <w:numFmt w:val="bullet"/>
      <w:lvlText w:val="•"/>
      <w:lvlJc w:val="left"/>
      <w:pPr>
        <w:ind w:left="1236" w:hanging="171"/>
      </w:pPr>
      <w:rPr>
        <w:rFonts w:hint="default"/>
        <w:lang w:val="en-AU" w:eastAsia="en-AU" w:bidi="en-AU"/>
      </w:rPr>
    </w:lvl>
    <w:lvl w:ilvl="5" w:tplc="72C8F51A">
      <w:numFmt w:val="bullet"/>
      <w:lvlText w:val="•"/>
      <w:lvlJc w:val="left"/>
      <w:pPr>
        <w:ind w:left="1475" w:hanging="171"/>
      </w:pPr>
      <w:rPr>
        <w:rFonts w:hint="default"/>
        <w:lang w:val="en-AU" w:eastAsia="en-AU" w:bidi="en-AU"/>
      </w:rPr>
    </w:lvl>
    <w:lvl w:ilvl="6" w:tplc="917CCBF6">
      <w:numFmt w:val="bullet"/>
      <w:lvlText w:val="•"/>
      <w:lvlJc w:val="left"/>
      <w:pPr>
        <w:ind w:left="1714" w:hanging="171"/>
      </w:pPr>
      <w:rPr>
        <w:rFonts w:hint="default"/>
        <w:lang w:val="en-AU" w:eastAsia="en-AU" w:bidi="en-AU"/>
      </w:rPr>
    </w:lvl>
    <w:lvl w:ilvl="7" w:tplc="47D4EC16">
      <w:numFmt w:val="bullet"/>
      <w:lvlText w:val="•"/>
      <w:lvlJc w:val="left"/>
      <w:pPr>
        <w:ind w:left="1953" w:hanging="171"/>
      </w:pPr>
      <w:rPr>
        <w:rFonts w:hint="default"/>
        <w:lang w:val="en-AU" w:eastAsia="en-AU" w:bidi="en-AU"/>
      </w:rPr>
    </w:lvl>
    <w:lvl w:ilvl="8" w:tplc="AFC83262">
      <w:numFmt w:val="bullet"/>
      <w:lvlText w:val="•"/>
      <w:lvlJc w:val="left"/>
      <w:pPr>
        <w:ind w:left="2192" w:hanging="171"/>
      </w:pPr>
      <w:rPr>
        <w:rFonts w:hint="default"/>
        <w:lang w:val="en-AU" w:eastAsia="en-AU" w:bidi="en-AU"/>
      </w:rPr>
    </w:lvl>
  </w:abstractNum>
  <w:abstractNum w:abstractNumId="12" w15:restartNumberingAfterBreak="0">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0B8A6221"/>
    <w:multiLevelType w:val="hybridMultilevel"/>
    <w:tmpl w:val="4642AD90"/>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C5A0D81"/>
    <w:multiLevelType w:val="hybridMultilevel"/>
    <w:tmpl w:val="954864F2"/>
    <w:lvl w:ilvl="0" w:tplc="F230C694">
      <w:numFmt w:val="bullet"/>
      <w:lvlText w:val=""/>
      <w:lvlJc w:val="left"/>
      <w:pPr>
        <w:ind w:left="276" w:hanging="171"/>
      </w:pPr>
      <w:rPr>
        <w:rFonts w:ascii="Symbol" w:eastAsia="Symbol" w:hAnsi="Symbol" w:cs="Symbol" w:hint="default"/>
        <w:w w:val="99"/>
        <w:sz w:val="19"/>
        <w:szCs w:val="19"/>
        <w:lang w:val="en-AU" w:eastAsia="en-AU" w:bidi="en-AU"/>
      </w:rPr>
    </w:lvl>
    <w:lvl w:ilvl="1" w:tplc="9E52465A">
      <w:numFmt w:val="bullet"/>
      <w:lvlText w:val="•"/>
      <w:lvlJc w:val="left"/>
      <w:pPr>
        <w:ind w:left="519" w:hanging="171"/>
      </w:pPr>
      <w:rPr>
        <w:rFonts w:hint="default"/>
        <w:lang w:val="en-AU" w:eastAsia="en-AU" w:bidi="en-AU"/>
      </w:rPr>
    </w:lvl>
    <w:lvl w:ilvl="2" w:tplc="62362CEC">
      <w:numFmt w:val="bullet"/>
      <w:lvlText w:val="•"/>
      <w:lvlJc w:val="left"/>
      <w:pPr>
        <w:ind w:left="758" w:hanging="171"/>
      </w:pPr>
      <w:rPr>
        <w:rFonts w:hint="default"/>
        <w:lang w:val="en-AU" w:eastAsia="en-AU" w:bidi="en-AU"/>
      </w:rPr>
    </w:lvl>
    <w:lvl w:ilvl="3" w:tplc="E02C92E4">
      <w:numFmt w:val="bullet"/>
      <w:lvlText w:val="•"/>
      <w:lvlJc w:val="left"/>
      <w:pPr>
        <w:ind w:left="997" w:hanging="171"/>
      </w:pPr>
      <w:rPr>
        <w:rFonts w:hint="default"/>
        <w:lang w:val="en-AU" w:eastAsia="en-AU" w:bidi="en-AU"/>
      </w:rPr>
    </w:lvl>
    <w:lvl w:ilvl="4" w:tplc="D908C3CC">
      <w:numFmt w:val="bullet"/>
      <w:lvlText w:val="•"/>
      <w:lvlJc w:val="left"/>
      <w:pPr>
        <w:ind w:left="1236" w:hanging="171"/>
      </w:pPr>
      <w:rPr>
        <w:rFonts w:hint="default"/>
        <w:lang w:val="en-AU" w:eastAsia="en-AU" w:bidi="en-AU"/>
      </w:rPr>
    </w:lvl>
    <w:lvl w:ilvl="5" w:tplc="F784326E">
      <w:numFmt w:val="bullet"/>
      <w:lvlText w:val="•"/>
      <w:lvlJc w:val="left"/>
      <w:pPr>
        <w:ind w:left="1475" w:hanging="171"/>
      </w:pPr>
      <w:rPr>
        <w:rFonts w:hint="default"/>
        <w:lang w:val="en-AU" w:eastAsia="en-AU" w:bidi="en-AU"/>
      </w:rPr>
    </w:lvl>
    <w:lvl w:ilvl="6" w:tplc="FF24CEDC">
      <w:numFmt w:val="bullet"/>
      <w:lvlText w:val="•"/>
      <w:lvlJc w:val="left"/>
      <w:pPr>
        <w:ind w:left="1714" w:hanging="171"/>
      </w:pPr>
      <w:rPr>
        <w:rFonts w:hint="default"/>
        <w:lang w:val="en-AU" w:eastAsia="en-AU" w:bidi="en-AU"/>
      </w:rPr>
    </w:lvl>
    <w:lvl w:ilvl="7" w:tplc="81C6F4E8">
      <w:numFmt w:val="bullet"/>
      <w:lvlText w:val="•"/>
      <w:lvlJc w:val="left"/>
      <w:pPr>
        <w:ind w:left="1953" w:hanging="171"/>
      </w:pPr>
      <w:rPr>
        <w:rFonts w:hint="default"/>
        <w:lang w:val="en-AU" w:eastAsia="en-AU" w:bidi="en-AU"/>
      </w:rPr>
    </w:lvl>
    <w:lvl w:ilvl="8" w:tplc="009A4F02">
      <w:numFmt w:val="bullet"/>
      <w:lvlText w:val="•"/>
      <w:lvlJc w:val="left"/>
      <w:pPr>
        <w:ind w:left="2192" w:hanging="171"/>
      </w:pPr>
      <w:rPr>
        <w:rFonts w:hint="default"/>
        <w:lang w:val="en-AU" w:eastAsia="en-AU" w:bidi="en-AU"/>
      </w:rPr>
    </w:lvl>
  </w:abstractNum>
  <w:abstractNum w:abstractNumId="15" w15:restartNumberingAfterBreak="0">
    <w:nsid w:val="0D314B89"/>
    <w:multiLevelType w:val="hybridMultilevel"/>
    <w:tmpl w:val="116E272A"/>
    <w:lvl w:ilvl="0" w:tplc="F97EDCCC">
      <w:numFmt w:val="bullet"/>
      <w:lvlText w:val=""/>
      <w:lvlJc w:val="left"/>
      <w:pPr>
        <w:ind w:left="278" w:hanging="171"/>
      </w:pPr>
      <w:rPr>
        <w:rFonts w:ascii="Symbol" w:eastAsia="Symbol" w:hAnsi="Symbol" w:cs="Symbol" w:hint="default"/>
        <w:w w:val="99"/>
        <w:sz w:val="19"/>
        <w:szCs w:val="19"/>
        <w:lang w:val="en-AU" w:eastAsia="en-AU" w:bidi="en-AU"/>
      </w:rPr>
    </w:lvl>
    <w:lvl w:ilvl="1" w:tplc="2C2052CA">
      <w:numFmt w:val="bullet"/>
      <w:lvlText w:val="•"/>
      <w:lvlJc w:val="left"/>
      <w:pPr>
        <w:ind w:left="1044" w:hanging="171"/>
      </w:pPr>
      <w:rPr>
        <w:rFonts w:hint="default"/>
        <w:lang w:val="en-AU" w:eastAsia="en-AU" w:bidi="en-AU"/>
      </w:rPr>
    </w:lvl>
    <w:lvl w:ilvl="2" w:tplc="63FAE082">
      <w:numFmt w:val="bullet"/>
      <w:lvlText w:val="•"/>
      <w:lvlJc w:val="left"/>
      <w:pPr>
        <w:ind w:left="1808" w:hanging="171"/>
      </w:pPr>
      <w:rPr>
        <w:rFonts w:hint="default"/>
        <w:lang w:val="en-AU" w:eastAsia="en-AU" w:bidi="en-AU"/>
      </w:rPr>
    </w:lvl>
    <w:lvl w:ilvl="3" w:tplc="9C9440B4">
      <w:numFmt w:val="bullet"/>
      <w:lvlText w:val="•"/>
      <w:lvlJc w:val="left"/>
      <w:pPr>
        <w:ind w:left="2573" w:hanging="171"/>
      </w:pPr>
      <w:rPr>
        <w:rFonts w:hint="default"/>
        <w:lang w:val="en-AU" w:eastAsia="en-AU" w:bidi="en-AU"/>
      </w:rPr>
    </w:lvl>
    <w:lvl w:ilvl="4" w:tplc="CF489404">
      <w:numFmt w:val="bullet"/>
      <w:lvlText w:val="•"/>
      <w:lvlJc w:val="left"/>
      <w:pPr>
        <w:ind w:left="3337" w:hanging="171"/>
      </w:pPr>
      <w:rPr>
        <w:rFonts w:hint="default"/>
        <w:lang w:val="en-AU" w:eastAsia="en-AU" w:bidi="en-AU"/>
      </w:rPr>
    </w:lvl>
    <w:lvl w:ilvl="5" w:tplc="C416F4EC">
      <w:numFmt w:val="bullet"/>
      <w:lvlText w:val="•"/>
      <w:lvlJc w:val="left"/>
      <w:pPr>
        <w:ind w:left="4102" w:hanging="171"/>
      </w:pPr>
      <w:rPr>
        <w:rFonts w:hint="default"/>
        <w:lang w:val="en-AU" w:eastAsia="en-AU" w:bidi="en-AU"/>
      </w:rPr>
    </w:lvl>
    <w:lvl w:ilvl="6" w:tplc="B99AB7C2">
      <w:numFmt w:val="bullet"/>
      <w:lvlText w:val="•"/>
      <w:lvlJc w:val="left"/>
      <w:pPr>
        <w:ind w:left="4866" w:hanging="171"/>
      </w:pPr>
      <w:rPr>
        <w:rFonts w:hint="default"/>
        <w:lang w:val="en-AU" w:eastAsia="en-AU" w:bidi="en-AU"/>
      </w:rPr>
    </w:lvl>
    <w:lvl w:ilvl="7" w:tplc="447E0290">
      <w:numFmt w:val="bullet"/>
      <w:lvlText w:val="•"/>
      <w:lvlJc w:val="left"/>
      <w:pPr>
        <w:ind w:left="5630" w:hanging="171"/>
      </w:pPr>
      <w:rPr>
        <w:rFonts w:hint="default"/>
        <w:lang w:val="en-AU" w:eastAsia="en-AU" w:bidi="en-AU"/>
      </w:rPr>
    </w:lvl>
    <w:lvl w:ilvl="8" w:tplc="9FF27890">
      <w:numFmt w:val="bullet"/>
      <w:lvlText w:val="•"/>
      <w:lvlJc w:val="left"/>
      <w:pPr>
        <w:ind w:left="6395" w:hanging="171"/>
      </w:pPr>
      <w:rPr>
        <w:rFonts w:hint="default"/>
        <w:lang w:val="en-AU" w:eastAsia="en-AU" w:bidi="en-AU"/>
      </w:rPr>
    </w:lvl>
  </w:abstractNum>
  <w:abstractNum w:abstractNumId="16" w15:restartNumberingAfterBreak="0">
    <w:nsid w:val="0D62205B"/>
    <w:multiLevelType w:val="hybridMultilevel"/>
    <w:tmpl w:val="AE4644C8"/>
    <w:lvl w:ilvl="0" w:tplc="1370FC54">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2561EDD"/>
    <w:multiLevelType w:val="hybridMultilevel"/>
    <w:tmpl w:val="6C28D37C"/>
    <w:lvl w:ilvl="0" w:tplc="F9E0C5DA">
      <w:numFmt w:val="bullet"/>
      <w:lvlText w:val=""/>
      <w:lvlJc w:val="left"/>
      <w:pPr>
        <w:ind w:left="277" w:hanging="171"/>
      </w:pPr>
      <w:rPr>
        <w:rFonts w:ascii="Symbol" w:eastAsia="Symbol" w:hAnsi="Symbol" w:cs="Symbol" w:hint="default"/>
        <w:w w:val="99"/>
        <w:sz w:val="19"/>
        <w:szCs w:val="19"/>
        <w:lang w:val="en-AU" w:eastAsia="en-AU" w:bidi="en-AU"/>
      </w:rPr>
    </w:lvl>
    <w:lvl w:ilvl="1" w:tplc="F33C05D4">
      <w:numFmt w:val="bullet"/>
      <w:lvlText w:val="•"/>
      <w:lvlJc w:val="left"/>
      <w:pPr>
        <w:ind w:left="605" w:hanging="171"/>
      </w:pPr>
      <w:rPr>
        <w:rFonts w:hint="default"/>
        <w:lang w:val="en-AU" w:eastAsia="en-AU" w:bidi="en-AU"/>
      </w:rPr>
    </w:lvl>
    <w:lvl w:ilvl="2" w:tplc="D8746392">
      <w:numFmt w:val="bullet"/>
      <w:lvlText w:val="•"/>
      <w:lvlJc w:val="left"/>
      <w:pPr>
        <w:ind w:left="930" w:hanging="171"/>
      </w:pPr>
      <w:rPr>
        <w:rFonts w:hint="default"/>
        <w:lang w:val="en-AU" w:eastAsia="en-AU" w:bidi="en-AU"/>
      </w:rPr>
    </w:lvl>
    <w:lvl w:ilvl="3" w:tplc="2C32BE84">
      <w:numFmt w:val="bullet"/>
      <w:lvlText w:val="•"/>
      <w:lvlJc w:val="left"/>
      <w:pPr>
        <w:ind w:left="1255" w:hanging="171"/>
      </w:pPr>
      <w:rPr>
        <w:rFonts w:hint="default"/>
        <w:lang w:val="en-AU" w:eastAsia="en-AU" w:bidi="en-AU"/>
      </w:rPr>
    </w:lvl>
    <w:lvl w:ilvl="4" w:tplc="81BA618C">
      <w:numFmt w:val="bullet"/>
      <w:lvlText w:val="•"/>
      <w:lvlJc w:val="left"/>
      <w:pPr>
        <w:ind w:left="1581" w:hanging="171"/>
      </w:pPr>
      <w:rPr>
        <w:rFonts w:hint="default"/>
        <w:lang w:val="en-AU" w:eastAsia="en-AU" w:bidi="en-AU"/>
      </w:rPr>
    </w:lvl>
    <w:lvl w:ilvl="5" w:tplc="A81A9EA0">
      <w:numFmt w:val="bullet"/>
      <w:lvlText w:val="•"/>
      <w:lvlJc w:val="left"/>
      <w:pPr>
        <w:ind w:left="1906" w:hanging="171"/>
      </w:pPr>
      <w:rPr>
        <w:rFonts w:hint="default"/>
        <w:lang w:val="en-AU" w:eastAsia="en-AU" w:bidi="en-AU"/>
      </w:rPr>
    </w:lvl>
    <w:lvl w:ilvl="6" w:tplc="CEC288E4">
      <w:numFmt w:val="bullet"/>
      <w:lvlText w:val="•"/>
      <w:lvlJc w:val="left"/>
      <w:pPr>
        <w:ind w:left="2231" w:hanging="171"/>
      </w:pPr>
      <w:rPr>
        <w:rFonts w:hint="default"/>
        <w:lang w:val="en-AU" w:eastAsia="en-AU" w:bidi="en-AU"/>
      </w:rPr>
    </w:lvl>
    <w:lvl w:ilvl="7" w:tplc="35CC51AC">
      <w:numFmt w:val="bullet"/>
      <w:lvlText w:val="•"/>
      <w:lvlJc w:val="left"/>
      <w:pPr>
        <w:ind w:left="2557" w:hanging="171"/>
      </w:pPr>
      <w:rPr>
        <w:rFonts w:hint="default"/>
        <w:lang w:val="en-AU" w:eastAsia="en-AU" w:bidi="en-AU"/>
      </w:rPr>
    </w:lvl>
    <w:lvl w:ilvl="8" w:tplc="8F065EFE">
      <w:numFmt w:val="bullet"/>
      <w:lvlText w:val="•"/>
      <w:lvlJc w:val="left"/>
      <w:pPr>
        <w:ind w:left="2882" w:hanging="171"/>
      </w:pPr>
      <w:rPr>
        <w:rFonts w:hint="default"/>
        <w:lang w:val="en-AU" w:eastAsia="en-AU" w:bidi="en-AU"/>
      </w:rPr>
    </w:lvl>
  </w:abstractNum>
  <w:abstractNum w:abstractNumId="18" w15:restartNumberingAfterBreak="0">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9" w15:restartNumberingAfterBreak="0">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143E496B"/>
    <w:multiLevelType w:val="hybridMultilevel"/>
    <w:tmpl w:val="85800CD2"/>
    <w:lvl w:ilvl="0" w:tplc="56B49E28">
      <w:numFmt w:val="bullet"/>
      <w:lvlText w:val=""/>
      <w:lvlJc w:val="left"/>
      <w:pPr>
        <w:ind w:left="277" w:hanging="171"/>
      </w:pPr>
      <w:rPr>
        <w:rFonts w:ascii="Symbol" w:eastAsia="Symbol" w:hAnsi="Symbol" w:cs="Symbol" w:hint="default"/>
        <w:w w:val="99"/>
        <w:sz w:val="19"/>
        <w:szCs w:val="19"/>
        <w:lang w:val="en-AU" w:eastAsia="en-AU" w:bidi="en-AU"/>
      </w:rPr>
    </w:lvl>
    <w:lvl w:ilvl="1" w:tplc="03CC0748">
      <w:numFmt w:val="bullet"/>
      <w:lvlText w:val="•"/>
      <w:lvlJc w:val="left"/>
      <w:pPr>
        <w:ind w:left="519" w:hanging="171"/>
      </w:pPr>
      <w:rPr>
        <w:rFonts w:hint="default"/>
        <w:lang w:val="en-AU" w:eastAsia="en-AU" w:bidi="en-AU"/>
      </w:rPr>
    </w:lvl>
    <w:lvl w:ilvl="2" w:tplc="9BA20E46">
      <w:numFmt w:val="bullet"/>
      <w:lvlText w:val="•"/>
      <w:lvlJc w:val="left"/>
      <w:pPr>
        <w:ind w:left="758" w:hanging="171"/>
      </w:pPr>
      <w:rPr>
        <w:rFonts w:hint="default"/>
        <w:lang w:val="en-AU" w:eastAsia="en-AU" w:bidi="en-AU"/>
      </w:rPr>
    </w:lvl>
    <w:lvl w:ilvl="3" w:tplc="E82EBFFC">
      <w:numFmt w:val="bullet"/>
      <w:lvlText w:val="•"/>
      <w:lvlJc w:val="left"/>
      <w:pPr>
        <w:ind w:left="997" w:hanging="171"/>
      </w:pPr>
      <w:rPr>
        <w:rFonts w:hint="default"/>
        <w:lang w:val="en-AU" w:eastAsia="en-AU" w:bidi="en-AU"/>
      </w:rPr>
    </w:lvl>
    <w:lvl w:ilvl="4" w:tplc="DE144366">
      <w:numFmt w:val="bullet"/>
      <w:lvlText w:val="•"/>
      <w:lvlJc w:val="left"/>
      <w:pPr>
        <w:ind w:left="1236" w:hanging="171"/>
      </w:pPr>
      <w:rPr>
        <w:rFonts w:hint="default"/>
        <w:lang w:val="en-AU" w:eastAsia="en-AU" w:bidi="en-AU"/>
      </w:rPr>
    </w:lvl>
    <w:lvl w:ilvl="5" w:tplc="0C7C59FC">
      <w:numFmt w:val="bullet"/>
      <w:lvlText w:val="•"/>
      <w:lvlJc w:val="left"/>
      <w:pPr>
        <w:ind w:left="1475" w:hanging="171"/>
      </w:pPr>
      <w:rPr>
        <w:rFonts w:hint="default"/>
        <w:lang w:val="en-AU" w:eastAsia="en-AU" w:bidi="en-AU"/>
      </w:rPr>
    </w:lvl>
    <w:lvl w:ilvl="6" w:tplc="6D2A670E">
      <w:numFmt w:val="bullet"/>
      <w:lvlText w:val="•"/>
      <w:lvlJc w:val="left"/>
      <w:pPr>
        <w:ind w:left="1714" w:hanging="171"/>
      </w:pPr>
      <w:rPr>
        <w:rFonts w:hint="default"/>
        <w:lang w:val="en-AU" w:eastAsia="en-AU" w:bidi="en-AU"/>
      </w:rPr>
    </w:lvl>
    <w:lvl w:ilvl="7" w:tplc="2592D306">
      <w:numFmt w:val="bullet"/>
      <w:lvlText w:val="•"/>
      <w:lvlJc w:val="left"/>
      <w:pPr>
        <w:ind w:left="1953" w:hanging="171"/>
      </w:pPr>
      <w:rPr>
        <w:rFonts w:hint="default"/>
        <w:lang w:val="en-AU" w:eastAsia="en-AU" w:bidi="en-AU"/>
      </w:rPr>
    </w:lvl>
    <w:lvl w:ilvl="8" w:tplc="1968119E">
      <w:numFmt w:val="bullet"/>
      <w:lvlText w:val="•"/>
      <w:lvlJc w:val="left"/>
      <w:pPr>
        <w:ind w:left="2192" w:hanging="171"/>
      </w:pPr>
      <w:rPr>
        <w:rFonts w:hint="default"/>
        <w:lang w:val="en-AU" w:eastAsia="en-AU" w:bidi="en-AU"/>
      </w:rPr>
    </w:lvl>
  </w:abstractNum>
  <w:abstractNum w:abstractNumId="21" w15:restartNumberingAfterBreak="0">
    <w:nsid w:val="15A16340"/>
    <w:multiLevelType w:val="hybridMultilevel"/>
    <w:tmpl w:val="A88A5924"/>
    <w:lvl w:ilvl="0" w:tplc="3094FD3E">
      <w:numFmt w:val="bullet"/>
      <w:lvlText w:val=""/>
      <w:lvlJc w:val="left"/>
      <w:pPr>
        <w:ind w:left="281" w:hanging="171"/>
      </w:pPr>
      <w:rPr>
        <w:rFonts w:ascii="Symbol" w:eastAsia="Symbol" w:hAnsi="Symbol" w:cs="Symbol" w:hint="default"/>
        <w:w w:val="99"/>
        <w:sz w:val="19"/>
        <w:szCs w:val="19"/>
        <w:lang w:val="en-AU" w:eastAsia="en-AU" w:bidi="en-AU"/>
      </w:rPr>
    </w:lvl>
    <w:lvl w:ilvl="1" w:tplc="EA52E930">
      <w:numFmt w:val="bullet"/>
      <w:lvlText w:val="•"/>
      <w:lvlJc w:val="left"/>
      <w:pPr>
        <w:ind w:left="519" w:hanging="171"/>
      </w:pPr>
      <w:rPr>
        <w:rFonts w:hint="default"/>
        <w:lang w:val="en-AU" w:eastAsia="en-AU" w:bidi="en-AU"/>
      </w:rPr>
    </w:lvl>
    <w:lvl w:ilvl="2" w:tplc="6074A772">
      <w:numFmt w:val="bullet"/>
      <w:lvlText w:val="•"/>
      <w:lvlJc w:val="left"/>
      <w:pPr>
        <w:ind w:left="758" w:hanging="171"/>
      </w:pPr>
      <w:rPr>
        <w:rFonts w:hint="default"/>
        <w:lang w:val="en-AU" w:eastAsia="en-AU" w:bidi="en-AU"/>
      </w:rPr>
    </w:lvl>
    <w:lvl w:ilvl="3" w:tplc="4DA0847A">
      <w:numFmt w:val="bullet"/>
      <w:lvlText w:val="•"/>
      <w:lvlJc w:val="left"/>
      <w:pPr>
        <w:ind w:left="997" w:hanging="171"/>
      </w:pPr>
      <w:rPr>
        <w:rFonts w:hint="default"/>
        <w:lang w:val="en-AU" w:eastAsia="en-AU" w:bidi="en-AU"/>
      </w:rPr>
    </w:lvl>
    <w:lvl w:ilvl="4" w:tplc="D902C582">
      <w:numFmt w:val="bullet"/>
      <w:lvlText w:val="•"/>
      <w:lvlJc w:val="left"/>
      <w:pPr>
        <w:ind w:left="1236" w:hanging="171"/>
      </w:pPr>
      <w:rPr>
        <w:rFonts w:hint="default"/>
        <w:lang w:val="en-AU" w:eastAsia="en-AU" w:bidi="en-AU"/>
      </w:rPr>
    </w:lvl>
    <w:lvl w:ilvl="5" w:tplc="B38EE9C6">
      <w:numFmt w:val="bullet"/>
      <w:lvlText w:val="•"/>
      <w:lvlJc w:val="left"/>
      <w:pPr>
        <w:ind w:left="1475" w:hanging="171"/>
      </w:pPr>
      <w:rPr>
        <w:rFonts w:hint="default"/>
        <w:lang w:val="en-AU" w:eastAsia="en-AU" w:bidi="en-AU"/>
      </w:rPr>
    </w:lvl>
    <w:lvl w:ilvl="6" w:tplc="F93CF6CA">
      <w:numFmt w:val="bullet"/>
      <w:lvlText w:val="•"/>
      <w:lvlJc w:val="left"/>
      <w:pPr>
        <w:ind w:left="1714" w:hanging="171"/>
      </w:pPr>
      <w:rPr>
        <w:rFonts w:hint="default"/>
        <w:lang w:val="en-AU" w:eastAsia="en-AU" w:bidi="en-AU"/>
      </w:rPr>
    </w:lvl>
    <w:lvl w:ilvl="7" w:tplc="27125C18">
      <w:numFmt w:val="bullet"/>
      <w:lvlText w:val="•"/>
      <w:lvlJc w:val="left"/>
      <w:pPr>
        <w:ind w:left="1953" w:hanging="171"/>
      </w:pPr>
      <w:rPr>
        <w:rFonts w:hint="default"/>
        <w:lang w:val="en-AU" w:eastAsia="en-AU" w:bidi="en-AU"/>
      </w:rPr>
    </w:lvl>
    <w:lvl w:ilvl="8" w:tplc="7DD86EB0">
      <w:numFmt w:val="bullet"/>
      <w:lvlText w:val="•"/>
      <w:lvlJc w:val="left"/>
      <w:pPr>
        <w:ind w:left="2192" w:hanging="171"/>
      </w:pPr>
      <w:rPr>
        <w:rFonts w:hint="default"/>
        <w:lang w:val="en-AU" w:eastAsia="en-AU" w:bidi="en-AU"/>
      </w:rPr>
    </w:lvl>
  </w:abstractNum>
  <w:abstractNum w:abstractNumId="22" w15:restartNumberingAfterBreak="0">
    <w:nsid w:val="1717051B"/>
    <w:multiLevelType w:val="hybridMultilevel"/>
    <w:tmpl w:val="11F65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7AC4A45"/>
    <w:multiLevelType w:val="hybridMultilevel"/>
    <w:tmpl w:val="E01E6BC6"/>
    <w:lvl w:ilvl="0" w:tplc="16AC088A">
      <w:numFmt w:val="bullet"/>
      <w:lvlText w:val=""/>
      <w:lvlJc w:val="left"/>
      <w:pPr>
        <w:ind w:left="278" w:hanging="171"/>
      </w:pPr>
      <w:rPr>
        <w:rFonts w:ascii="Symbol" w:eastAsia="Symbol" w:hAnsi="Symbol" w:cs="Symbol" w:hint="default"/>
        <w:w w:val="99"/>
        <w:sz w:val="19"/>
        <w:szCs w:val="19"/>
        <w:lang w:val="en-AU" w:eastAsia="en-AU" w:bidi="en-AU"/>
      </w:rPr>
    </w:lvl>
    <w:lvl w:ilvl="1" w:tplc="1436DDBE">
      <w:numFmt w:val="bullet"/>
      <w:lvlText w:val="•"/>
      <w:lvlJc w:val="left"/>
      <w:pPr>
        <w:ind w:left="1044" w:hanging="171"/>
      </w:pPr>
      <w:rPr>
        <w:rFonts w:hint="default"/>
        <w:lang w:val="en-AU" w:eastAsia="en-AU" w:bidi="en-AU"/>
      </w:rPr>
    </w:lvl>
    <w:lvl w:ilvl="2" w:tplc="49465F08">
      <w:numFmt w:val="bullet"/>
      <w:lvlText w:val="•"/>
      <w:lvlJc w:val="left"/>
      <w:pPr>
        <w:ind w:left="1808" w:hanging="171"/>
      </w:pPr>
      <w:rPr>
        <w:rFonts w:hint="default"/>
        <w:lang w:val="en-AU" w:eastAsia="en-AU" w:bidi="en-AU"/>
      </w:rPr>
    </w:lvl>
    <w:lvl w:ilvl="3" w:tplc="52527868">
      <w:numFmt w:val="bullet"/>
      <w:lvlText w:val="•"/>
      <w:lvlJc w:val="left"/>
      <w:pPr>
        <w:ind w:left="2573" w:hanging="171"/>
      </w:pPr>
      <w:rPr>
        <w:rFonts w:hint="default"/>
        <w:lang w:val="en-AU" w:eastAsia="en-AU" w:bidi="en-AU"/>
      </w:rPr>
    </w:lvl>
    <w:lvl w:ilvl="4" w:tplc="8E98D2AC">
      <w:numFmt w:val="bullet"/>
      <w:lvlText w:val="•"/>
      <w:lvlJc w:val="left"/>
      <w:pPr>
        <w:ind w:left="3337" w:hanging="171"/>
      </w:pPr>
      <w:rPr>
        <w:rFonts w:hint="default"/>
        <w:lang w:val="en-AU" w:eastAsia="en-AU" w:bidi="en-AU"/>
      </w:rPr>
    </w:lvl>
    <w:lvl w:ilvl="5" w:tplc="BD341170">
      <w:numFmt w:val="bullet"/>
      <w:lvlText w:val="•"/>
      <w:lvlJc w:val="left"/>
      <w:pPr>
        <w:ind w:left="4102" w:hanging="171"/>
      </w:pPr>
      <w:rPr>
        <w:rFonts w:hint="default"/>
        <w:lang w:val="en-AU" w:eastAsia="en-AU" w:bidi="en-AU"/>
      </w:rPr>
    </w:lvl>
    <w:lvl w:ilvl="6" w:tplc="5BA66916">
      <w:numFmt w:val="bullet"/>
      <w:lvlText w:val="•"/>
      <w:lvlJc w:val="left"/>
      <w:pPr>
        <w:ind w:left="4866" w:hanging="171"/>
      </w:pPr>
      <w:rPr>
        <w:rFonts w:hint="default"/>
        <w:lang w:val="en-AU" w:eastAsia="en-AU" w:bidi="en-AU"/>
      </w:rPr>
    </w:lvl>
    <w:lvl w:ilvl="7" w:tplc="CED43E2C">
      <w:numFmt w:val="bullet"/>
      <w:lvlText w:val="•"/>
      <w:lvlJc w:val="left"/>
      <w:pPr>
        <w:ind w:left="5630" w:hanging="171"/>
      </w:pPr>
      <w:rPr>
        <w:rFonts w:hint="default"/>
        <w:lang w:val="en-AU" w:eastAsia="en-AU" w:bidi="en-AU"/>
      </w:rPr>
    </w:lvl>
    <w:lvl w:ilvl="8" w:tplc="70A83D70">
      <w:numFmt w:val="bullet"/>
      <w:lvlText w:val="•"/>
      <w:lvlJc w:val="left"/>
      <w:pPr>
        <w:ind w:left="6395" w:hanging="171"/>
      </w:pPr>
      <w:rPr>
        <w:rFonts w:hint="default"/>
        <w:lang w:val="en-AU" w:eastAsia="en-AU" w:bidi="en-AU"/>
      </w:rPr>
    </w:lvl>
  </w:abstractNum>
  <w:abstractNum w:abstractNumId="24" w15:restartNumberingAfterBreak="0">
    <w:nsid w:val="197A0D36"/>
    <w:multiLevelType w:val="hybridMultilevel"/>
    <w:tmpl w:val="ED94C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9D64AA4"/>
    <w:multiLevelType w:val="multilevel"/>
    <w:tmpl w:val="79867DF4"/>
    <w:styleLink w:val="ListGroupListBullets"/>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hint="default"/>
      </w:rPr>
    </w:lvl>
    <w:lvl w:ilvl="5">
      <w:start w:val="1"/>
      <w:numFmt w:val="bullet"/>
      <w:lvlText w:val=""/>
      <w:lvlJc w:val="left"/>
      <w:pPr>
        <w:tabs>
          <w:tab w:val="num" w:pos="1701"/>
        </w:tabs>
        <w:ind w:left="1701" w:hanging="281"/>
      </w:pPr>
      <w:rPr>
        <w:rFonts w:ascii="Wingdings" w:hAnsi="Wingdings" w:hint="default"/>
      </w:rPr>
    </w:lvl>
    <w:lvl w:ilvl="6">
      <w:start w:val="1"/>
      <w:numFmt w:val="bullet"/>
      <w:lvlText w:val=""/>
      <w:lvlJc w:val="left"/>
      <w:pPr>
        <w:tabs>
          <w:tab w:val="num" w:pos="1985"/>
        </w:tabs>
        <w:ind w:left="1985" w:hanging="281"/>
      </w:pPr>
      <w:rPr>
        <w:rFonts w:ascii="Symbol" w:hAnsi="Symbol" w:hint="default"/>
      </w:rPr>
    </w:lvl>
    <w:lvl w:ilvl="7">
      <w:start w:val="1"/>
      <w:numFmt w:val="bullet"/>
      <w:lvlText w:val="o"/>
      <w:lvlJc w:val="left"/>
      <w:pPr>
        <w:tabs>
          <w:tab w:val="num" w:pos="2268"/>
        </w:tabs>
        <w:ind w:left="2268" w:hanging="280"/>
      </w:pPr>
      <w:rPr>
        <w:rFonts w:ascii="Courier New" w:hAnsi="Courier New" w:hint="default"/>
      </w:rPr>
    </w:lvl>
    <w:lvl w:ilvl="8">
      <w:start w:val="1"/>
      <w:numFmt w:val="bullet"/>
      <w:lvlText w:val=""/>
      <w:lvlJc w:val="left"/>
      <w:pPr>
        <w:tabs>
          <w:tab w:val="num" w:pos="2552"/>
        </w:tabs>
        <w:ind w:left="2552" w:hanging="280"/>
      </w:pPr>
      <w:rPr>
        <w:rFonts w:ascii="Wingdings" w:hAnsi="Wingdings" w:hint="default"/>
      </w:rPr>
    </w:lvl>
  </w:abstractNum>
  <w:abstractNum w:abstractNumId="26" w15:restartNumberingAfterBreak="0">
    <w:nsid w:val="1B583823"/>
    <w:multiLevelType w:val="multilevel"/>
    <w:tmpl w:val="6B1A2112"/>
    <w:lvl w:ilvl="0">
      <w:start w:val="1"/>
      <w:numFmt w:val="decimal"/>
      <w:lvlText w:val="%1"/>
      <w:lvlJc w:val="left"/>
      <w:pPr>
        <w:ind w:left="1058" w:hanging="671"/>
        <w:jc w:val="right"/>
      </w:pPr>
      <w:rPr>
        <w:rFonts w:ascii="Arial" w:eastAsia="Arial" w:hAnsi="Arial" w:cs="Arial" w:hint="default"/>
        <w:b/>
        <w:bCs/>
        <w:color w:val="1E1E1E"/>
        <w:w w:val="99"/>
        <w:sz w:val="44"/>
        <w:szCs w:val="44"/>
        <w:lang w:val="en-AU" w:eastAsia="en-AU" w:bidi="en-AU"/>
      </w:rPr>
    </w:lvl>
    <w:lvl w:ilvl="1">
      <w:start w:val="1"/>
      <w:numFmt w:val="decimal"/>
      <w:lvlText w:val="%1.%2"/>
      <w:lvlJc w:val="left"/>
      <w:pPr>
        <w:ind w:left="1058" w:hanging="927"/>
      </w:pPr>
      <w:rPr>
        <w:rFonts w:ascii="Arial" w:eastAsia="Arial" w:hAnsi="Arial" w:cs="Arial" w:hint="default"/>
        <w:b/>
        <w:bCs/>
        <w:spacing w:val="-3"/>
        <w:w w:val="100"/>
        <w:sz w:val="36"/>
        <w:szCs w:val="36"/>
        <w:lang w:val="en-AU" w:eastAsia="en-AU" w:bidi="en-AU"/>
      </w:rPr>
    </w:lvl>
    <w:lvl w:ilvl="2">
      <w:start w:val="1"/>
      <w:numFmt w:val="decimal"/>
      <w:lvlText w:val="%1.%2.%3"/>
      <w:lvlJc w:val="left"/>
      <w:pPr>
        <w:ind w:left="1910" w:hanging="852"/>
      </w:pPr>
      <w:rPr>
        <w:rFonts w:ascii="Arial" w:eastAsia="Arial" w:hAnsi="Arial" w:cs="Arial" w:hint="default"/>
        <w:b/>
        <w:bCs/>
        <w:color w:val="6C6E70"/>
        <w:spacing w:val="-2"/>
        <w:w w:val="100"/>
        <w:sz w:val="30"/>
        <w:szCs w:val="30"/>
        <w:lang w:val="en-AU" w:eastAsia="en-AU" w:bidi="en-AU"/>
      </w:rPr>
    </w:lvl>
    <w:lvl w:ilvl="3">
      <w:numFmt w:val="bullet"/>
      <w:lvlText w:val="•"/>
      <w:lvlJc w:val="left"/>
      <w:pPr>
        <w:ind w:left="3965" w:hanging="852"/>
      </w:pPr>
      <w:rPr>
        <w:rFonts w:hint="default"/>
        <w:lang w:val="en-AU" w:eastAsia="en-AU" w:bidi="en-AU"/>
      </w:rPr>
    </w:lvl>
    <w:lvl w:ilvl="4">
      <w:numFmt w:val="bullet"/>
      <w:lvlText w:val="•"/>
      <w:lvlJc w:val="left"/>
      <w:pPr>
        <w:ind w:left="4988" w:hanging="852"/>
      </w:pPr>
      <w:rPr>
        <w:rFonts w:hint="default"/>
        <w:lang w:val="en-AU" w:eastAsia="en-AU" w:bidi="en-AU"/>
      </w:rPr>
    </w:lvl>
    <w:lvl w:ilvl="5">
      <w:numFmt w:val="bullet"/>
      <w:lvlText w:val="•"/>
      <w:lvlJc w:val="left"/>
      <w:pPr>
        <w:ind w:left="6011" w:hanging="852"/>
      </w:pPr>
      <w:rPr>
        <w:rFonts w:hint="default"/>
        <w:lang w:val="en-AU" w:eastAsia="en-AU" w:bidi="en-AU"/>
      </w:rPr>
    </w:lvl>
    <w:lvl w:ilvl="6">
      <w:numFmt w:val="bullet"/>
      <w:lvlText w:val="•"/>
      <w:lvlJc w:val="left"/>
      <w:pPr>
        <w:ind w:left="7034" w:hanging="852"/>
      </w:pPr>
      <w:rPr>
        <w:rFonts w:hint="default"/>
        <w:lang w:val="en-AU" w:eastAsia="en-AU" w:bidi="en-AU"/>
      </w:rPr>
    </w:lvl>
    <w:lvl w:ilvl="7">
      <w:numFmt w:val="bullet"/>
      <w:lvlText w:val="•"/>
      <w:lvlJc w:val="left"/>
      <w:pPr>
        <w:ind w:left="8057" w:hanging="852"/>
      </w:pPr>
      <w:rPr>
        <w:rFonts w:hint="default"/>
        <w:lang w:val="en-AU" w:eastAsia="en-AU" w:bidi="en-AU"/>
      </w:rPr>
    </w:lvl>
    <w:lvl w:ilvl="8">
      <w:numFmt w:val="bullet"/>
      <w:lvlText w:val="•"/>
      <w:lvlJc w:val="left"/>
      <w:pPr>
        <w:ind w:left="9080" w:hanging="852"/>
      </w:pPr>
      <w:rPr>
        <w:rFonts w:hint="default"/>
        <w:lang w:val="en-AU" w:eastAsia="en-AU" w:bidi="en-AU"/>
      </w:rPr>
    </w:lvl>
  </w:abstractNum>
  <w:abstractNum w:abstractNumId="27" w15:restartNumberingAfterBreak="0">
    <w:nsid w:val="1BA00EF9"/>
    <w:multiLevelType w:val="hybridMultilevel"/>
    <w:tmpl w:val="E9AA9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1C3144FE"/>
    <w:multiLevelType w:val="hybridMultilevel"/>
    <w:tmpl w:val="F2543990"/>
    <w:lvl w:ilvl="0" w:tplc="DC16F40C">
      <w:numFmt w:val="bullet"/>
      <w:lvlText w:val=""/>
      <w:lvlJc w:val="left"/>
      <w:pPr>
        <w:ind w:left="276" w:hanging="171"/>
      </w:pPr>
      <w:rPr>
        <w:rFonts w:ascii="Symbol" w:eastAsia="Symbol" w:hAnsi="Symbol" w:cs="Symbol" w:hint="default"/>
        <w:w w:val="99"/>
        <w:sz w:val="19"/>
        <w:szCs w:val="19"/>
        <w:lang w:val="en-AU" w:eastAsia="en-AU" w:bidi="en-AU"/>
      </w:rPr>
    </w:lvl>
    <w:lvl w:ilvl="1" w:tplc="0D7EF79C">
      <w:numFmt w:val="bullet"/>
      <w:lvlText w:val="•"/>
      <w:lvlJc w:val="left"/>
      <w:pPr>
        <w:ind w:left="519" w:hanging="171"/>
      </w:pPr>
      <w:rPr>
        <w:rFonts w:hint="default"/>
        <w:lang w:val="en-AU" w:eastAsia="en-AU" w:bidi="en-AU"/>
      </w:rPr>
    </w:lvl>
    <w:lvl w:ilvl="2" w:tplc="B6B01C36">
      <w:numFmt w:val="bullet"/>
      <w:lvlText w:val="•"/>
      <w:lvlJc w:val="left"/>
      <w:pPr>
        <w:ind w:left="758" w:hanging="171"/>
      </w:pPr>
      <w:rPr>
        <w:rFonts w:hint="default"/>
        <w:lang w:val="en-AU" w:eastAsia="en-AU" w:bidi="en-AU"/>
      </w:rPr>
    </w:lvl>
    <w:lvl w:ilvl="3" w:tplc="B074D1E2">
      <w:numFmt w:val="bullet"/>
      <w:lvlText w:val="•"/>
      <w:lvlJc w:val="left"/>
      <w:pPr>
        <w:ind w:left="997" w:hanging="171"/>
      </w:pPr>
      <w:rPr>
        <w:rFonts w:hint="default"/>
        <w:lang w:val="en-AU" w:eastAsia="en-AU" w:bidi="en-AU"/>
      </w:rPr>
    </w:lvl>
    <w:lvl w:ilvl="4" w:tplc="61B602DE">
      <w:numFmt w:val="bullet"/>
      <w:lvlText w:val="•"/>
      <w:lvlJc w:val="left"/>
      <w:pPr>
        <w:ind w:left="1236" w:hanging="171"/>
      </w:pPr>
      <w:rPr>
        <w:rFonts w:hint="default"/>
        <w:lang w:val="en-AU" w:eastAsia="en-AU" w:bidi="en-AU"/>
      </w:rPr>
    </w:lvl>
    <w:lvl w:ilvl="5" w:tplc="3D428CFE">
      <w:numFmt w:val="bullet"/>
      <w:lvlText w:val="•"/>
      <w:lvlJc w:val="left"/>
      <w:pPr>
        <w:ind w:left="1475" w:hanging="171"/>
      </w:pPr>
      <w:rPr>
        <w:rFonts w:hint="default"/>
        <w:lang w:val="en-AU" w:eastAsia="en-AU" w:bidi="en-AU"/>
      </w:rPr>
    </w:lvl>
    <w:lvl w:ilvl="6" w:tplc="92DA23C0">
      <w:numFmt w:val="bullet"/>
      <w:lvlText w:val="•"/>
      <w:lvlJc w:val="left"/>
      <w:pPr>
        <w:ind w:left="1714" w:hanging="171"/>
      </w:pPr>
      <w:rPr>
        <w:rFonts w:hint="default"/>
        <w:lang w:val="en-AU" w:eastAsia="en-AU" w:bidi="en-AU"/>
      </w:rPr>
    </w:lvl>
    <w:lvl w:ilvl="7" w:tplc="CFAA5992">
      <w:numFmt w:val="bullet"/>
      <w:lvlText w:val="•"/>
      <w:lvlJc w:val="left"/>
      <w:pPr>
        <w:ind w:left="1953" w:hanging="171"/>
      </w:pPr>
      <w:rPr>
        <w:rFonts w:hint="default"/>
        <w:lang w:val="en-AU" w:eastAsia="en-AU" w:bidi="en-AU"/>
      </w:rPr>
    </w:lvl>
    <w:lvl w:ilvl="8" w:tplc="C9DA503C">
      <w:numFmt w:val="bullet"/>
      <w:lvlText w:val="•"/>
      <w:lvlJc w:val="left"/>
      <w:pPr>
        <w:ind w:left="2192" w:hanging="171"/>
      </w:pPr>
      <w:rPr>
        <w:rFonts w:hint="default"/>
        <w:lang w:val="en-AU" w:eastAsia="en-AU" w:bidi="en-AU"/>
      </w:rPr>
    </w:lvl>
  </w:abstractNum>
  <w:abstractNum w:abstractNumId="29" w15:restartNumberingAfterBreak="0">
    <w:nsid w:val="1E4B4BF6"/>
    <w:multiLevelType w:val="hybridMultilevel"/>
    <w:tmpl w:val="B8E81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1E572DB2"/>
    <w:multiLevelType w:val="hybridMultilevel"/>
    <w:tmpl w:val="73C85010"/>
    <w:lvl w:ilvl="0" w:tplc="D5746E1E">
      <w:numFmt w:val="bullet"/>
      <w:lvlText w:val=""/>
      <w:lvlJc w:val="left"/>
      <w:pPr>
        <w:ind w:left="278" w:hanging="171"/>
      </w:pPr>
      <w:rPr>
        <w:rFonts w:ascii="Symbol" w:eastAsia="Symbol" w:hAnsi="Symbol" w:cs="Symbol" w:hint="default"/>
        <w:w w:val="99"/>
        <w:sz w:val="19"/>
        <w:szCs w:val="19"/>
        <w:lang w:val="en-AU" w:eastAsia="en-AU" w:bidi="en-AU"/>
      </w:rPr>
    </w:lvl>
    <w:lvl w:ilvl="1" w:tplc="DA4C1B08">
      <w:numFmt w:val="bullet"/>
      <w:lvlText w:val="•"/>
      <w:lvlJc w:val="left"/>
      <w:pPr>
        <w:ind w:left="1044" w:hanging="171"/>
      </w:pPr>
      <w:rPr>
        <w:rFonts w:hint="default"/>
        <w:lang w:val="en-AU" w:eastAsia="en-AU" w:bidi="en-AU"/>
      </w:rPr>
    </w:lvl>
    <w:lvl w:ilvl="2" w:tplc="43BCDB78">
      <w:numFmt w:val="bullet"/>
      <w:lvlText w:val="•"/>
      <w:lvlJc w:val="left"/>
      <w:pPr>
        <w:ind w:left="1808" w:hanging="171"/>
      </w:pPr>
      <w:rPr>
        <w:rFonts w:hint="default"/>
        <w:lang w:val="en-AU" w:eastAsia="en-AU" w:bidi="en-AU"/>
      </w:rPr>
    </w:lvl>
    <w:lvl w:ilvl="3" w:tplc="1730D3EA">
      <w:numFmt w:val="bullet"/>
      <w:lvlText w:val="•"/>
      <w:lvlJc w:val="left"/>
      <w:pPr>
        <w:ind w:left="2573" w:hanging="171"/>
      </w:pPr>
      <w:rPr>
        <w:rFonts w:hint="default"/>
        <w:lang w:val="en-AU" w:eastAsia="en-AU" w:bidi="en-AU"/>
      </w:rPr>
    </w:lvl>
    <w:lvl w:ilvl="4" w:tplc="5F801D30">
      <w:numFmt w:val="bullet"/>
      <w:lvlText w:val="•"/>
      <w:lvlJc w:val="left"/>
      <w:pPr>
        <w:ind w:left="3337" w:hanging="171"/>
      </w:pPr>
      <w:rPr>
        <w:rFonts w:hint="default"/>
        <w:lang w:val="en-AU" w:eastAsia="en-AU" w:bidi="en-AU"/>
      </w:rPr>
    </w:lvl>
    <w:lvl w:ilvl="5" w:tplc="FED4C2B8">
      <w:numFmt w:val="bullet"/>
      <w:lvlText w:val="•"/>
      <w:lvlJc w:val="left"/>
      <w:pPr>
        <w:ind w:left="4102" w:hanging="171"/>
      </w:pPr>
      <w:rPr>
        <w:rFonts w:hint="default"/>
        <w:lang w:val="en-AU" w:eastAsia="en-AU" w:bidi="en-AU"/>
      </w:rPr>
    </w:lvl>
    <w:lvl w:ilvl="6" w:tplc="B43E46AC">
      <w:numFmt w:val="bullet"/>
      <w:lvlText w:val="•"/>
      <w:lvlJc w:val="left"/>
      <w:pPr>
        <w:ind w:left="4866" w:hanging="171"/>
      </w:pPr>
      <w:rPr>
        <w:rFonts w:hint="default"/>
        <w:lang w:val="en-AU" w:eastAsia="en-AU" w:bidi="en-AU"/>
      </w:rPr>
    </w:lvl>
    <w:lvl w:ilvl="7" w:tplc="CC4039DE">
      <w:numFmt w:val="bullet"/>
      <w:lvlText w:val="•"/>
      <w:lvlJc w:val="left"/>
      <w:pPr>
        <w:ind w:left="5630" w:hanging="171"/>
      </w:pPr>
      <w:rPr>
        <w:rFonts w:hint="default"/>
        <w:lang w:val="en-AU" w:eastAsia="en-AU" w:bidi="en-AU"/>
      </w:rPr>
    </w:lvl>
    <w:lvl w:ilvl="8" w:tplc="86C003D6">
      <w:numFmt w:val="bullet"/>
      <w:lvlText w:val="•"/>
      <w:lvlJc w:val="left"/>
      <w:pPr>
        <w:ind w:left="6395" w:hanging="171"/>
      </w:pPr>
      <w:rPr>
        <w:rFonts w:hint="default"/>
        <w:lang w:val="en-AU" w:eastAsia="en-AU" w:bidi="en-AU"/>
      </w:rPr>
    </w:lvl>
  </w:abstractNum>
  <w:abstractNum w:abstractNumId="31" w15:restartNumberingAfterBreak="0">
    <w:nsid w:val="1F537D05"/>
    <w:multiLevelType w:val="multilevel"/>
    <w:tmpl w:val="7200F0BA"/>
    <w:styleLink w:val="Bullets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32" w15:restartNumberingAfterBreak="0">
    <w:nsid w:val="21AC77C5"/>
    <w:multiLevelType w:val="hybridMultilevel"/>
    <w:tmpl w:val="159A2934"/>
    <w:lvl w:ilvl="0" w:tplc="22C400B8">
      <w:numFmt w:val="bullet"/>
      <w:lvlText w:val=""/>
      <w:lvlJc w:val="left"/>
      <w:pPr>
        <w:ind w:left="278" w:hanging="171"/>
      </w:pPr>
      <w:rPr>
        <w:rFonts w:ascii="Symbol" w:eastAsia="Symbol" w:hAnsi="Symbol" w:cs="Symbol" w:hint="default"/>
        <w:w w:val="99"/>
        <w:sz w:val="19"/>
        <w:szCs w:val="19"/>
        <w:lang w:val="en-AU" w:eastAsia="en-AU" w:bidi="en-AU"/>
      </w:rPr>
    </w:lvl>
    <w:lvl w:ilvl="1" w:tplc="E2242C46">
      <w:numFmt w:val="bullet"/>
      <w:lvlText w:val="•"/>
      <w:lvlJc w:val="left"/>
      <w:pPr>
        <w:ind w:left="1044" w:hanging="171"/>
      </w:pPr>
      <w:rPr>
        <w:rFonts w:hint="default"/>
        <w:lang w:val="en-AU" w:eastAsia="en-AU" w:bidi="en-AU"/>
      </w:rPr>
    </w:lvl>
    <w:lvl w:ilvl="2" w:tplc="FA3C728A">
      <w:numFmt w:val="bullet"/>
      <w:lvlText w:val="•"/>
      <w:lvlJc w:val="left"/>
      <w:pPr>
        <w:ind w:left="1808" w:hanging="171"/>
      </w:pPr>
      <w:rPr>
        <w:rFonts w:hint="default"/>
        <w:lang w:val="en-AU" w:eastAsia="en-AU" w:bidi="en-AU"/>
      </w:rPr>
    </w:lvl>
    <w:lvl w:ilvl="3" w:tplc="AA6A4BAE">
      <w:numFmt w:val="bullet"/>
      <w:lvlText w:val="•"/>
      <w:lvlJc w:val="left"/>
      <w:pPr>
        <w:ind w:left="2573" w:hanging="171"/>
      </w:pPr>
      <w:rPr>
        <w:rFonts w:hint="default"/>
        <w:lang w:val="en-AU" w:eastAsia="en-AU" w:bidi="en-AU"/>
      </w:rPr>
    </w:lvl>
    <w:lvl w:ilvl="4" w:tplc="B28AFE0E">
      <w:numFmt w:val="bullet"/>
      <w:lvlText w:val="•"/>
      <w:lvlJc w:val="left"/>
      <w:pPr>
        <w:ind w:left="3337" w:hanging="171"/>
      </w:pPr>
      <w:rPr>
        <w:rFonts w:hint="default"/>
        <w:lang w:val="en-AU" w:eastAsia="en-AU" w:bidi="en-AU"/>
      </w:rPr>
    </w:lvl>
    <w:lvl w:ilvl="5" w:tplc="FC30403E">
      <w:numFmt w:val="bullet"/>
      <w:lvlText w:val="•"/>
      <w:lvlJc w:val="left"/>
      <w:pPr>
        <w:ind w:left="4102" w:hanging="171"/>
      </w:pPr>
      <w:rPr>
        <w:rFonts w:hint="default"/>
        <w:lang w:val="en-AU" w:eastAsia="en-AU" w:bidi="en-AU"/>
      </w:rPr>
    </w:lvl>
    <w:lvl w:ilvl="6" w:tplc="DCA681CE">
      <w:numFmt w:val="bullet"/>
      <w:lvlText w:val="•"/>
      <w:lvlJc w:val="left"/>
      <w:pPr>
        <w:ind w:left="4866" w:hanging="171"/>
      </w:pPr>
      <w:rPr>
        <w:rFonts w:hint="default"/>
        <w:lang w:val="en-AU" w:eastAsia="en-AU" w:bidi="en-AU"/>
      </w:rPr>
    </w:lvl>
    <w:lvl w:ilvl="7" w:tplc="201AD9CA">
      <w:numFmt w:val="bullet"/>
      <w:lvlText w:val="•"/>
      <w:lvlJc w:val="left"/>
      <w:pPr>
        <w:ind w:left="5630" w:hanging="171"/>
      </w:pPr>
      <w:rPr>
        <w:rFonts w:hint="default"/>
        <w:lang w:val="en-AU" w:eastAsia="en-AU" w:bidi="en-AU"/>
      </w:rPr>
    </w:lvl>
    <w:lvl w:ilvl="8" w:tplc="C59096F6">
      <w:numFmt w:val="bullet"/>
      <w:lvlText w:val="•"/>
      <w:lvlJc w:val="left"/>
      <w:pPr>
        <w:ind w:left="6395" w:hanging="171"/>
      </w:pPr>
      <w:rPr>
        <w:rFonts w:hint="default"/>
        <w:lang w:val="en-AU" w:eastAsia="en-AU" w:bidi="en-AU"/>
      </w:rPr>
    </w:lvl>
  </w:abstractNum>
  <w:abstractNum w:abstractNumId="33" w15:restartNumberingAfterBreak="0">
    <w:nsid w:val="220375DE"/>
    <w:multiLevelType w:val="hybridMultilevel"/>
    <w:tmpl w:val="0E94B1CC"/>
    <w:lvl w:ilvl="0" w:tplc="165070A0">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223911DF"/>
    <w:multiLevelType w:val="hybridMultilevel"/>
    <w:tmpl w:val="79B80942"/>
    <w:lvl w:ilvl="0" w:tplc="AB963316">
      <w:numFmt w:val="bullet"/>
      <w:lvlText w:val=""/>
      <w:lvlJc w:val="left"/>
      <w:pPr>
        <w:ind w:left="281" w:hanging="171"/>
      </w:pPr>
      <w:rPr>
        <w:rFonts w:ascii="Symbol" w:eastAsia="Symbol" w:hAnsi="Symbol" w:cs="Symbol" w:hint="default"/>
        <w:w w:val="99"/>
        <w:sz w:val="19"/>
        <w:szCs w:val="19"/>
        <w:lang w:val="en-AU" w:eastAsia="en-AU" w:bidi="en-AU"/>
      </w:rPr>
    </w:lvl>
    <w:lvl w:ilvl="1" w:tplc="223A5420">
      <w:numFmt w:val="bullet"/>
      <w:lvlText w:val="•"/>
      <w:lvlJc w:val="left"/>
      <w:pPr>
        <w:ind w:left="519" w:hanging="171"/>
      </w:pPr>
      <w:rPr>
        <w:rFonts w:hint="default"/>
        <w:lang w:val="en-AU" w:eastAsia="en-AU" w:bidi="en-AU"/>
      </w:rPr>
    </w:lvl>
    <w:lvl w:ilvl="2" w:tplc="D51634A4">
      <w:numFmt w:val="bullet"/>
      <w:lvlText w:val="•"/>
      <w:lvlJc w:val="left"/>
      <w:pPr>
        <w:ind w:left="758" w:hanging="171"/>
      </w:pPr>
      <w:rPr>
        <w:rFonts w:hint="default"/>
        <w:lang w:val="en-AU" w:eastAsia="en-AU" w:bidi="en-AU"/>
      </w:rPr>
    </w:lvl>
    <w:lvl w:ilvl="3" w:tplc="C0506694">
      <w:numFmt w:val="bullet"/>
      <w:lvlText w:val="•"/>
      <w:lvlJc w:val="left"/>
      <w:pPr>
        <w:ind w:left="997" w:hanging="171"/>
      </w:pPr>
      <w:rPr>
        <w:rFonts w:hint="default"/>
        <w:lang w:val="en-AU" w:eastAsia="en-AU" w:bidi="en-AU"/>
      </w:rPr>
    </w:lvl>
    <w:lvl w:ilvl="4" w:tplc="DCB46E64">
      <w:numFmt w:val="bullet"/>
      <w:lvlText w:val="•"/>
      <w:lvlJc w:val="left"/>
      <w:pPr>
        <w:ind w:left="1236" w:hanging="171"/>
      </w:pPr>
      <w:rPr>
        <w:rFonts w:hint="default"/>
        <w:lang w:val="en-AU" w:eastAsia="en-AU" w:bidi="en-AU"/>
      </w:rPr>
    </w:lvl>
    <w:lvl w:ilvl="5" w:tplc="92D47312">
      <w:numFmt w:val="bullet"/>
      <w:lvlText w:val="•"/>
      <w:lvlJc w:val="left"/>
      <w:pPr>
        <w:ind w:left="1475" w:hanging="171"/>
      </w:pPr>
      <w:rPr>
        <w:rFonts w:hint="default"/>
        <w:lang w:val="en-AU" w:eastAsia="en-AU" w:bidi="en-AU"/>
      </w:rPr>
    </w:lvl>
    <w:lvl w:ilvl="6" w:tplc="00E4ADCA">
      <w:numFmt w:val="bullet"/>
      <w:lvlText w:val="•"/>
      <w:lvlJc w:val="left"/>
      <w:pPr>
        <w:ind w:left="1714" w:hanging="171"/>
      </w:pPr>
      <w:rPr>
        <w:rFonts w:hint="default"/>
        <w:lang w:val="en-AU" w:eastAsia="en-AU" w:bidi="en-AU"/>
      </w:rPr>
    </w:lvl>
    <w:lvl w:ilvl="7" w:tplc="CA0CC472">
      <w:numFmt w:val="bullet"/>
      <w:lvlText w:val="•"/>
      <w:lvlJc w:val="left"/>
      <w:pPr>
        <w:ind w:left="1953" w:hanging="171"/>
      </w:pPr>
      <w:rPr>
        <w:rFonts w:hint="default"/>
        <w:lang w:val="en-AU" w:eastAsia="en-AU" w:bidi="en-AU"/>
      </w:rPr>
    </w:lvl>
    <w:lvl w:ilvl="8" w:tplc="F0581C08">
      <w:numFmt w:val="bullet"/>
      <w:lvlText w:val="•"/>
      <w:lvlJc w:val="left"/>
      <w:pPr>
        <w:ind w:left="2192" w:hanging="171"/>
      </w:pPr>
      <w:rPr>
        <w:rFonts w:hint="default"/>
        <w:lang w:val="en-AU" w:eastAsia="en-AU" w:bidi="en-AU"/>
      </w:rPr>
    </w:lvl>
  </w:abstractNum>
  <w:abstractNum w:abstractNumId="35" w15:restartNumberingAfterBreak="0">
    <w:nsid w:val="23D84383"/>
    <w:multiLevelType w:val="multilevel"/>
    <w:tmpl w:val="50B6C3E0"/>
    <w:styleLink w:val="ListGroupTableNumberBullets"/>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245221A9"/>
    <w:multiLevelType w:val="multilevel"/>
    <w:tmpl w:val="08B2EAAA"/>
    <w:styleLink w:val="ListGroupTableBullets"/>
    <w:lvl w:ilvl="0">
      <w:start w:val="1"/>
      <w:numFmt w:val="bullet"/>
      <w:pStyle w:val="TableBullet"/>
      <w:lvlText w:val=""/>
      <w:lvlJc w:val="left"/>
      <w:pPr>
        <w:tabs>
          <w:tab w:val="num" w:pos="170"/>
        </w:tabs>
        <w:ind w:left="170" w:hanging="170"/>
      </w:pPr>
      <w:rPr>
        <w:rFonts w:ascii="Symbol" w:hAnsi="Symbol" w:hint="default"/>
      </w:rPr>
    </w:lvl>
    <w:lvl w:ilvl="1">
      <w:start w:val="1"/>
      <w:numFmt w:val="bullet"/>
      <w:pStyle w:val="TableBullet2"/>
      <w:lvlText w:val="­"/>
      <w:lvlJc w:val="left"/>
      <w:pPr>
        <w:tabs>
          <w:tab w:val="num" w:pos="340"/>
        </w:tabs>
        <w:ind w:left="340" w:hanging="170"/>
      </w:pPr>
      <w:rPr>
        <w:rFonts w:ascii="Courier New" w:hAnsi="Courier New" w:hint="default"/>
      </w:rPr>
    </w:lvl>
    <w:lvl w:ilvl="2">
      <w:start w:val="1"/>
      <w:numFmt w:val="bullet"/>
      <w:pStyle w:val="TableBullet3"/>
      <w:lvlText w:val=""/>
      <w:lvlJc w:val="left"/>
      <w:pPr>
        <w:tabs>
          <w:tab w:val="num" w:pos="510"/>
        </w:tabs>
        <w:ind w:left="510" w:hanging="170"/>
      </w:pPr>
      <w:rPr>
        <w:rFonts w:ascii="Wingdings" w:hAnsi="Wingdings" w:hint="default"/>
      </w:rPr>
    </w:lvl>
    <w:lvl w:ilvl="3">
      <w:start w:val="1"/>
      <w:numFmt w:val="none"/>
      <w:suff w:val="nothing"/>
      <w:lvlText w:val=""/>
      <w:lvlJc w:val="left"/>
      <w:pPr>
        <w:ind w:left="680" w:hanging="170"/>
      </w:pPr>
      <w:rPr>
        <w:rFonts w:hint="default"/>
      </w:rPr>
    </w:lvl>
    <w:lvl w:ilvl="4">
      <w:start w:val="1"/>
      <w:numFmt w:val="none"/>
      <w:suff w:val="nothing"/>
      <w:lvlText w:val=""/>
      <w:lvlJc w:val="left"/>
      <w:pPr>
        <w:ind w:left="850" w:hanging="170"/>
      </w:pPr>
      <w:rPr>
        <w:rFonts w:hint="default"/>
      </w:rPr>
    </w:lvl>
    <w:lvl w:ilvl="5">
      <w:start w:val="1"/>
      <w:numFmt w:val="none"/>
      <w:suff w:val="nothing"/>
      <w:lvlText w:val=""/>
      <w:lvlJc w:val="left"/>
      <w:pPr>
        <w:ind w:left="1020" w:hanging="170"/>
      </w:pPr>
      <w:rPr>
        <w:rFonts w:hint="default"/>
      </w:rPr>
    </w:lvl>
    <w:lvl w:ilvl="6">
      <w:start w:val="1"/>
      <w:numFmt w:val="none"/>
      <w:suff w:val="nothing"/>
      <w:lvlText w:val=""/>
      <w:lvlJc w:val="left"/>
      <w:pPr>
        <w:ind w:left="1190" w:hanging="170"/>
      </w:pPr>
      <w:rPr>
        <w:rFonts w:hint="default"/>
      </w:rPr>
    </w:lvl>
    <w:lvl w:ilvl="7">
      <w:start w:val="1"/>
      <w:numFmt w:val="none"/>
      <w:suff w:val="nothing"/>
      <w:lvlText w:val=""/>
      <w:lvlJc w:val="left"/>
      <w:pPr>
        <w:ind w:left="1360" w:hanging="170"/>
      </w:pPr>
      <w:rPr>
        <w:rFonts w:hint="default"/>
      </w:rPr>
    </w:lvl>
    <w:lvl w:ilvl="8">
      <w:start w:val="1"/>
      <w:numFmt w:val="none"/>
      <w:suff w:val="nothing"/>
      <w:lvlText w:val=""/>
      <w:lvlJc w:val="left"/>
      <w:pPr>
        <w:ind w:left="1530" w:hanging="170"/>
      </w:pPr>
      <w:rPr>
        <w:rFonts w:hint="default"/>
      </w:rPr>
    </w:lvl>
  </w:abstractNum>
  <w:abstractNum w:abstractNumId="37" w15:restartNumberingAfterBreak="0">
    <w:nsid w:val="26D32B3D"/>
    <w:multiLevelType w:val="hybridMultilevel"/>
    <w:tmpl w:val="E8EE7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6E724A7"/>
    <w:multiLevelType w:val="hybridMultilevel"/>
    <w:tmpl w:val="C898FFBE"/>
    <w:lvl w:ilvl="0" w:tplc="E69A6632">
      <w:numFmt w:val="bullet"/>
      <w:lvlText w:val=""/>
      <w:lvlJc w:val="left"/>
      <w:pPr>
        <w:ind w:left="279" w:hanging="171"/>
      </w:pPr>
      <w:rPr>
        <w:rFonts w:ascii="Symbol" w:eastAsia="Symbol" w:hAnsi="Symbol" w:cs="Symbol" w:hint="default"/>
        <w:w w:val="99"/>
        <w:sz w:val="19"/>
        <w:szCs w:val="19"/>
        <w:lang w:val="en-AU" w:eastAsia="en-AU" w:bidi="en-AU"/>
      </w:rPr>
    </w:lvl>
    <w:lvl w:ilvl="1" w:tplc="FBBAD17E">
      <w:numFmt w:val="bullet"/>
      <w:lvlText w:val="•"/>
      <w:lvlJc w:val="left"/>
      <w:pPr>
        <w:ind w:left="519" w:hanging="171"/>
      </w:pPr>
      <w:rPr>
        <w:rFonts w:hint="default"/>
        <w:lang w:val="en-AU" w:eastAsia="en-AU" w:bidi="en-AU"/>
      </w:rPr>
    </w:lvl>
    <w:lvl w:ilvl="2" w:tplc="64BA914C">
      <w:numFmt w:val="bullet"/>
      <w:lvlText w:val="•"/>
      <w:lvlJc w:val="left"/>
      <w:pPr>
        <w:ind w:left="758" w:hanging="171"/>
      </w:pPr>
      <w:rPr>
        <w:rFonts w:hint="default"/>
        <w:lang w:val="en-AU" w:eastAsia="en-AU" w:bidi="en-AU"/>
      </w:rPr>
    </w:lvl>
    <w:lvl w:ilvl="3" w:tplc="B89E28FC">
      <w:numFmt w:val="bullet"/>
      <w:lvlText w:val="•"/>
      <w:lvlJc w:val="left"/>
      <w:pPr>
        <w:ind w:left="997" w:hanging="171"/>
      </w:pPr>
      <w:rPr>
        <w:rFonts w:hint="default"/>
        <w:lang w:val="en-AU" w:eastAsia="en-AU" w:bidi="en-AU"/>
      </w:rPr>
    </w:lvl>
    <w:lvl w:ilvl="4" w:tplc="C5C827D8">
      <w:numFmt w:val="bullet"/>
      <w:lvlText w:val="•"/>
      <w:lvlJc w:val="left"/>
      <w:pPr>
        <w:ind w:left="1237" w:hanging="171"/>
      </w:pPr>
      <w:rPr>
        <w:rFonts w:hint="default"/>
        <w:lang w:val="en-AU" w:eastAsia="en-AU" w:bidi="en-AU"/>
      </w:rPr>
    </w:lvl>
    <w:lvl w:ilvl="5" w:tplc="DBA87246">
      <w:numFmt w:val="bullet"/>
      <w:lvlText w:val="•"/>
      <w:lvlJc w:val="left"/>
      <w:pPr>
        <w:ind w:left="1476" w:hanging="171"/>
      </w:pPr>
      <w:rPr>
        <w:rFonts w:hint="default"/>
        <w:lang w:val="en-AU" w:eastAsia="en-AU" w:bidi="en-AU"/>
      </w:rPr>
    </w:lvl>
    <w:lvl w:ilvl="6" w:tplc="6C520406">
      <w:numFmt w:val="bullet"/>
      <w:lvlText w:val="•"/>
      <w:lvlJc w:val="left"/>
      <w:pPr>
        <w:ind w:left="1715" w:hanging="171"/>
      </w:pPr>
      <w:rPr>
        <w:rFonts w:hint="default"/>
        <w:lang w:val="en-AU" w:eastAsia="en-AU" w:bidi="en-AU"/>
      </w:rPr>
    </w:lvl>
    <w:lvl w:ilvl="7" w:tplc="A9640EF8">
      <w:numFmt w:val="bullet"/>
      <w:lvlText w:val="•"/>
      <w:lvlJc w:val="left"/>
      <w:pPr>
        <w:ind w:left="1955" w:hanging="171"/>
      </w:pPr>
      <w:rPr>
        <w:rFonts w:hint="default"/>
        <w:lang w:val="en-AU" w:eastAsia="en-AU" w:bidi="en-AU"/>
      </w:rPr>
    </w:lvl>
    <w:lvl w:ilvl="8" w:tplc="8F1CACD0">
      <w:numFmt w:val="bullet"/>
      <w:lvlText w:val="•"/>
      <w:lvlJc w:val="left"/>
      <w:pPr>
        <w:ind w:left="2194" w:hanging="171"/>
      </w:pPr>
      <w:rPr>
        <w:rFonts w:hint="default"/>
        <w:lang w:val="en-AU" w:eastAsia="en-AU" w:bidi="en-AU"/>
      </w:rPr>
    </w:lvl>
  </w:abstractNum>
  <w:abstractNum w:abstractNumId="39" w15:restartNumberingAfterBreak="0">
    <w:nsid w:val="27301B7A"/>
    <w:multiLevelType w:val="multilevel"/>
    <w:tmpl w:val="5964D426"/>
    <w:styleLink w:val="ListTableNumber"/>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454"/>
        </w:tabs>
        <w:ind w:left="454" w:hanging="227"/>
      </w:pPr>
      <w:rPr>
        <w:rFonts w:hint="default"/>
      </w:rPr>
    </w:lvl>
    <w:lvl w:ilvl="2">
      <w:start w:val="1"/>
      <w:numFmt w:val="lowerRoman"/>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28E93B64"/>
    <w:multiLevelType w:val="hybridMultilevel"/>
    <w:tmpl w:val="5AB2D178"/>
    <w:lvl w:ilvl="0" w:tplc="8F4E4A48">
      <w:numFmt w:val="bullet"/>
      <w:lvlText w:val=""/>
      <w:lvlJc w:val="left"/>
      <w:pPr>
        <w:ind w:left="282" w:hanging="171"/>
      </w:pPr>
      <w:rPr>
        <w:rFonts w:ascii="Symbol" w:eastAsia="Symbol" w:hAnsi="Symbol" w:cs="Symbol" w:hint="default"/>
        <w:w w:val="99"/>
        <w:sz w:val="19"/>
        <w:szCs w:val="19"/>
        <w:lang w:val="en-AU" w:eastAsia="en-AU" w:bidi="en-AU"/>
      </w:rPr>
    </w:lvl>
    <w:lvl w:ilvl="1" w:tplc="34F28C26">
      <w:numFmt w:val="bullet"/>
      <w:lvlText w:val="•"/>
      <w:lvlJc w:val="left"/>
      <w:pPr>
        <w:ind w:left="519" w:hanging="171"/>
      </w:pPr>
      <w:rPr>
        <w:rFonts w:hint="default"/>
        <w:lang w:val="en-AU" w:eastAsia="en-AU" w:bidi="en-AU"/>
      </w:rPr>
    </w:lvl>
    <w:lvl w:ilvl="2" w:tplc="083A17F2">
      <w:numFmt w:val="bullet"/>
      <w:lvlText w:val="•"/>
      <w:lvlJc w:val="left"/>
      <w:pPr>
        <w:ind w:left="758" w:hanging="171"/>
      </w:pPr>
      <w:rPr>
        <w:rFonts w:hint="default"/>
        <w:lang w:val="en-AU" w:eastAsia="en-AU" w:bidi="en-AU"/>
      </w:rPr>
    </w:lvl>
    <w:lvl w:ilvl="3" w:tplc="E0442D7A">
      <w:numFmt w:val="bullet"/>
      <w:lvlText w:val="•"/>
      <w:lvlJc w:val="left"/>
      <w:pPr>
        <w:ind w:left="997" w:hanging="171"/>
      </w:pPr>
      <w:rPr>
        <w:rFonts w:hint="default"/>
        <w:lang w:val="en-AU" w:eastAsia="en-AU" w:bidi="en-AU"/>
      </w:rPr>
    </w:lvl>
    <w:lvl w:ilvl="4" w:tplc="06FA1F04">
      <w:numFmt w:val="bullet"/>
      <w:lvlText w:val="•"/>
      <w:lvlJc w:val="left"/>
      <w:pPr>
        <w:ind w:left="1236" w:hanging="171"/>
      </w:pPr>
      <w:rPr>
        <w:rFonts w:hint="default"/>
        <w:lang w:val="en-AU" w:eastAsia="en-AU" w:bidi="en-AU"/>
      </w:rPr>
    </w:lvl>
    <w:lvl w:ilvl="5" w:tplc="34E25386">
      <w:numFmt w:val="bullet"/>
      <w:lvlText w:val="•"/>
      <w:lvlJc w:val="left"/>
      <w:pPr>
        <w:ind w:left="1476" w:hanging="171"/>
      </w:pPr>
      <w:rPr>
        <w:rFonts w:hint="default"/>
        <w:lang w:val="en-AU" w:eastAsia="en-AU" w:bidi="en-AU"/>
      </w:rPr>
    </w:lvl>
    <w:lvl w:ilvl="6" w:tplc="AE020388">
      <w:numFmt w:val="bullet"/>
      <w:lvlText w:val="•"/>
      <w:lvlJc w:val="left"/>
      <w:pPr>
        <w:ind w:left="1715" w:hanging="171"/>
      </w:pPr>
      <w:rPr>
        <w:rFonts w:hint="default"/>
        <w:lang w:val="en-AU" w:eastAsia="en-AU" w:bidi="en-AU"/>
      </w:rPr>
    </w:lvl>
    <w:lvl w:ilvl="7" w:tplc="C07E1A50">
      <w:numFmt w:val="bullet"/>
      <w:lvlText w:val="•"/>
      <w:lvlJc w:val="left"/>
      <w:pPr>
        <w:ind w:left="1954" w:hanging="171"/>
      </w:pPr>
      <w:rPr>
        <w:rFonts w:hint="default"/>
        <w:lang w:val="en-AU" w:eastAsia="en-AU" w:bidi="en-AU"/>
      </w:rPr>
    </w:lvl>
    <w:lvl w:ilvl="8" w:tplc="D5441E9A">
      <w:numFmt w:val="bullet"/>
      <w:lvlText w:val="•"/>
      <w:lvlJc w:val="left"/>
      <w:pPr>
        <w:ind w:left="2193" w:hanging="171"/>
      </w:pPr>
      <w:rPr>
        <w:rFonts w:hint="default"/>
        <w:lang w:val="en-AU" w:eastAsia="en-AU" w:bidi="en-AU"/>
      </w:rPr>
    </w:lvl>
  </w:abstractNum>
  <w:abstractNum w:abstractNumId="41" w15:restartNumberingAfterBreak="0">
    <w:nsid w:val="2A8C7238"/>
    <w:multiLevelType w:val="hybridMultilevel"/>
    <w:tmpl w:val="54747B8E"/>
    <w:lvl w:ilvl="0" w:tplc="9626A6EC">
      <w:numFmt w:val="bullet"/>
      <w:lvlText w:val=""/>
      <w:lvlJc w:val="left"/>
      <w:pPr>
        <w:ind w:left="279" w:hanging="171"/>
      </w:pPr>
      <w:rPr>
        <w:rFonts w:ascii="Symbol" w:eastAsia="Symbol" w:hAnsi="Symbol" w:cs="Symbol" w:hint="default"/>
        <w:w w:val="99"/>
        <w:sz w:val="19"/>
        <w:szCs w:val="19"/>
        <w:lang w:val="en-AU" w:eastAsia="en-AU" w:bidi="en-AU"/>
      </w:rPr>
    </w:lvl>
    <w:lvl w:ilvl="1" w:tplc="46ACBFD8">
      <w:numFmt w:val="bullet"/>
      <w:lvlText w:val="•"/>
      <w:lvlJc w:val="left"/>
      <w:pPr>
        <w:ind w:left="519" w:hanging="171"/>
      </w:pPr>
      <w:rPr>
        <w:rFonts w:hint="default"/>
        <w:lang w:val="en-AU" w:eastAsia="en-AU" w:bidi="en-AU"/>
      </w:rPr>
    </w:lvl>
    <w:lvl w:ilvl="2" w:tplc="62D8616A">
      <w:numFmt w:val="bullet"/>
      <w:lvlText w:val="•"/>
      <w:lvlJc w:val="left"/>
      <w:pPr>
        <w:ind w:left="758" w:hanging="171"/>
      </w:pPr>
      <w:rPr>
        <w:rFonts w:hint="default"/>
        <w:lang w:val="en-AU" w:eastAsia="en-AU" w:bidi="en-AU"/>
      </w:rPr>
    </w:lvl>
    <w:lvl w:ilvl="3" w:tplc="8B7EC6AE">
      <w:numFmt w:val="bullet"/>
      <w:lvlText w:val="•"/>
      <w:lvlJc w:val="left"/>
      <w:pPr>
        <w:ind w:left="997" w:hanging="171"/>
      </w:pPr>
      <w:rPr>
        <w:rFonts w:hint="default"/>
        <w:lang w:val="en-AU" w:eastAsia="en-AU" w:bidi="en-AU"/>
      </w:rPr>
    </w:lvl>
    <w:lvl w:ilvl="4" w:tplc="81EE22BE">
      <w:numFmt w:val="bullet"/>
      <w:lvlText w:val="•"/>
      <w:lvlJc w:val="left"/>
      <w:pPr>
        <w:ind w:left="1237" w:hanging="171"/>
      </w:pPr>
      <w:rPr>
        <w:rFonts w:hint="default"/>
        <w:lang w:val="en-AU" w:eastAsia="en-AU" w:bidi="en-AU"/>
      </w:rPr>
    </w:lvl>
    <w:lvl w:ilvl="5" w:tplc="412A43B6">
      <w:numFmt w:val="bullet"/>
      <w:lvlText w:val="•"/>
      <w:lvlJc w:val="left"/>
      <w:pPr>
        <w:ind w:left="1476" w:hanging="171"/>
      </w:pPr>
      <w:rPr>
        <w:rFonts w:hint="default"/>
        <w:lang w:val="en-AU" w:eastAsia="en-AU" w:bidi="en-AU"/>
      </w:rPr>
    </w:lvl>
    <w:lvl w:ilvl="6" w:tplc="ECC60218">
      <w:numFmt w:val="bullet"/>
      <w:lvlText w:val="•"/>
      <w:lvlJc w:val="left"/>
      <w:pPr>
        <w:ind w:left="1715" w:hanging="171"/>
      </w:pPr>
      <w:rPr>
        <w:rFonts w:hint="default"/>
        <w:lang w:val="en-AU" w:eastAsia="en-AU" w:bidi="en-AU"/>
      </w:rPr>
    </w:lvl>
    <w:lvl w:ilvl="7" w:tplc="AFA604D2">
      <w:numFmt w:val="bullet"/>
      <w:lvlText w:val="•"/>
      <w:lvlJc w:val="left"/>
      <w:pPr>
        <w:ind w:left="1955" w:hanging="171"/>
      </w:pPr>
      <w:rPr>
        <w:rFonts w:hint="default"/>
        <w:lang w:val="en-AU" w:eastAsia="en-AU" w:bidi="en-AU"/>
      </w:rPr>
    </w:lvl>
    <w:lvl w:ilvl="8" w:tplc="6458DAE2">
      <w:numFmt w:val="bullet"/>
      <w:lvlText w:val="•"/>
      <w:lvlJc w:val="left"/>
      <w:pPr>
        <w:ind w:left="2194" w:hanging="171"/>
      </w:pPr>
      <w:rPr>
        <w:rFonts w:hint="default"/>
        <w:lang w:val="en-AU" w:eastAsia="en-AU" w:bidi="en-AU"/>
      </w:rPr>
    </w:lvl>
  </w:abstractNum>
  <w:abstractNum w:abstractNumId="42" w15:restartNumberingAfterBreak="0">
    <w:nsid w:val="2C0626E3"/>
    <w:multiLevelType w:val="hybridMultilevel"/>
    <w:tmpl w:val="FFBA2D88"/>
    <w:lvl w:ilvl="0" w:tplc="0C0EAF70">
      <w:numFmt w:val="bullet"/>
      <w:lvlText w:val=""/>
      <w:lvlJc w:val="left"/>
      <w:pPr>
        <w:ind w:left="278" w:hanging="171"/>
      </w:pPr>
      <w:rPr>
        <w:rFonts w:ascii="Symbol" w:eastAsia="Symbol" w:hAnsi="Symbol" w:cs="Symbol" w:hint="default"/>
        <w:w w:val="99"/>
        <w:sz w:val="19"/>
        <w:szCs w:val="19"/>
        <w:lang w:val="en-AU" w:eastAsia="en-AU" w:bidi="en-AU"/>
      </w:rPr>
    </w:lvl>
    <w:lvl w:ilvl="1" w:tplc="10F604E2">
      <w:numFmt w:val="bullet"/>
      <w:lvlText w:val="•"/>
      <w:lvlJc w:val="left"/>
      <w:pPr>
        <w:ind w:left="1044" w:hanging="171"/>
      </w:pPr>
      <w:rPr>
        <w:rFonts w:hint="default"/>
        <w:lang w:val="en-AU" w:eastAsia="en-AU" w:bidi="en-AU"/>
      </w:rPr>
    </w:lvl>
    <w:lvl w:ilvl="2" w:tplc="CA20D0E0">
      <w:numFmt w:val="bullet"/>
      <w:lvlText w:val="•"/>
      <w:lvlJc w:val="left"/>
      <w:pPr>
        <w:ind w:left="1808" w:hanging="171"/>
      </w:pPr>
      <w:rPr>
        <w:rFonts w:hint="default"/>
        <w:lang w:val="en-AU" w:eastAsia="en-AU" w:bidi="en-AU"/>
      </w:rPr>
    </w:lvl>
    <w:lvl w:ilvl="3" w:tplc="DA94E26A">
      <w:numFmt w:val="bullet"/>
      <w:lvlText w:val="•"/>
      <w:lvlJc w:val="left"/>
      <w:pPr>
        <w:ind w:left="2573" w:hanging="171"/>
      </w:pPr>
      <w:rPr>
        <w:rFonts w:hint="default"/>
        <w:lang w:val="en-AU" w:eastAsia="en-AU" w:bidi="en-AU"/>
      </w:rPr>
    </w:lvl>
    <w:lvl w:ilvl="4" w:tplc="BFA48402">
      <w:numFmt w:val="bullet"/>
      <w:lvlText w:val="•"/>
      <w:lvlJc w:val="left"/>
      <w:pPr>
        <w:ind w:left="3337" w:hanging="171"/>
      </w:pPr>
      <w:rPr>
        <w:rFonts w:hint="default"/>
        <w:lang w:val="en-AU" w:eastAsia="en-AU" w:bidi="en-AU"/>
      </w:rPr>
    </w:lvl>
    <w:lvl w:ilvl="5" w:tplc="E87223D6">
      <w:numFmt w:val="bullet"/>
      <w:lvlText w:val="•"/>
      <w:lvlJc w:val="left"/>
      <w:pPr>
        <w:ind w:left="4102" w:hanging="171"/>
      </w:pPr>
      <w:rPr>
        <w:rFonts w:hint="default"/>
        <w:lang w:val="en-AU" w:eastAsia="en-AU" w:bidi="en-AU"/>
      </w:rPr>
    </w:lvl>
    <w:lvl w:ilvl="6" w:tplc="3F64436E">
      <w:numFmt w:val="bullet"/>
      <w:lvlText w:val="•"/>
      <w:lvlJc w:val="left"/>
      <w:pPr>
        <w:ind w:left="4866" w:hanging="171"/>
      </w:pPr>
      <w:rPr>
        <w:rFonts w:hint="default"/>
        <w:lang w:val="en-AU" w:eastAsia="en-AU" w:bidi="en-AU"/>
      </w:rPr>
    </w:lvl>
    <w:lvl w:ilvl="7" w:tplc="3B4AF17E">
      <w:numFmt w:val="bullet"/>
      <w:lvlText w:val="•"/>
      <w:lvlJc w:val="left"/>
      <w:pPr>
        <w:ind w:left="5630" w:hanging="171"/>
      </w:pPr>
      <w:rPr>
        <w:rFonts w:hint="default"/>
        <w:lang w:val="en-AU" w:eastAsia="en-AU" w:bidi="en-AU"/>
      </w:rPr>
    </w:lvl>
    <w:lvl w:ilvl="8" w:tplc="F07423F8">
      <w:numFmt w:val="bullet"/>
      <w:lvlText w:val="•"/>
      <w:lvlJc w:val="left"/>
      <w:pPr>
        <w:ind w:left="6395" w:hanging="171"/>
      </w:pPr>
      <w:rPr>
        <w:rFonts w:hint="default"/>
        <w:lang w:val="en-AU" w:eastAsia="en-AU" w:bidi="en-AU"/>
      </w:rPr>
    </w:lvl>
  </w:abstractNum>
  <w:abstractNum w:abstractNumId="43" w15:restartNumberingAfterBreak="0">
    <w:nsid w:val="2D42067C"/>
    <w:multiLevelType w:val="hybridMultilevel"/>
    <w:tmpl w:val="DA906926"/>
    <w:lvl w:ilvl="0" w:tplc="3AC874CA">
      <w:numFmt w:val="bullet"/>
      <w:lvlText w:val=""/>
      <w:lvlJc w:val="left"/>
      <w:pPr>
        <w:ind w:left="278" w:hanging="171"/>
      </w:pPr>
      <w:rPr>
        <w:rFonts w:ascii="Symbol" w:eastAsia="Symbol" w:hAnsi="Symbol" w:cs="Symbol" w:hint="default"/>
        <w:w w:val="99"/>
        <w:sz w:val="19"/>
        <w:szCs w:val="19"/>
        <w:lang w:val="en-AU" w:eastAsia="en-AU" w:bidi="en-AU"/>
      </w:rPr>
    </w:lvl>
    <w:lvl w:ilvl="1" w:tplc="0AB8A064">
      <w:numFmt w:val="bullet"/>
      <w:lvlText w:val="•"/>
      <w:lvlJc w:val="left"/>
      <w:pPr>
        <w:ind w:left="1044" w:hanging="171"/>
      </w:pPr>
      <w:rPr>
        <w:rFonts w:hint="default"/>
        <w:lang w:val="en-AU" w:eastAsia="en-AU" w:bidi="en-AU"/>
      </w:rPr>
    </w:lvl>
    <w:lvl w:ilvl="2" w:tplc="AA8EB090">
      <w:numFmt w:val="bullet"/>
      <w:lvlText w:val="•"/>
      <w:lvlJc w:val="left"/>
      <w:pPr>
        <w:ind w:left="1808" w:hanging="171"/>
      </w:pPr>
      <w:rPr>
        <w:rFonts w:hint="default"/>
        <w:lang w:val="en-AU" w:eastAsia="en-AU" w:bidi="en-AU"/>
      </w:rPr>
    </w:lvl>
    <w:lvl w:ilvl="3" w:tplc="21B68B26">
      <w:numFmt w:val="bullet"/>
      <w:lvlText w:val="•"/>
      <w:lvlJc w:val="left"/>
      <w:pPr>
        <w:ind w:left="2573" w:hanging="171"/>
      </w:pPr>
      <w:rPr>
        <w:rFonts w:hint="default"/>
        <w:lang w:val="en-AU" w:eastAsia="en-AU" w:bidi="en-AU"/>
      </w:rPr>
    </w:lvl>
    <w:lvl w:ilvl="4" w:tplc="CE6C880A">
      <w:numFmt w:val="bullet"/>
      <w:lvlText w:val="•"/>
      <w:lvlJc w:val="left"/>
      <w:pPr>
        <w:ind w:left="3337" w:hanging="171"/>
      </w:pPr>
      <w:rPr>
        <w:rFonts w:hint="default"/>
        <w:lang w:val="en-AU" w:eastAsia="en-AU" w:bidi="en-AU"/>
      </w:rPr>
    </w:lvl>
    <w:lvl w:ilvl="5" w:tplc="8CECB5FE">
      <w:numFmt w:val="bullet"/>
      <w:lvlText w:val="•"/>
      <w:lvlJc w:val="left"/>
      <w:pPr>
        <w:ind w:left="4102" w:hanging="171"/>
      </w:pPr>
      <w:rPr>
        <w:rFonts w:hint="default"/>
        <w:lang w:val="en-AU" w:eastAsia="en-AU" w:bidi="en-AU"/>
      </w:rPr>
    </w:lvl>
    <w:lvl w:ilvl="6" w:tplc="744045CA">
      <w:numFmt w:val="bullet"/>
      <w:lvlText w:val="•"/>
      <w:lvlJc w:val="left"/>
      <w:pPr>
        <w:ind w:left="4866" w:hanging="171"/>
      </w:pPr>
      <w:rPr>
        <w:rFonts w:hint="default"/>
        <w:lang w:val="en-AU" w:eastAsia="en-AU" w:bidi="en-AU"/>
      </w:rPr>
    </w:lvl>
    <w:lvl w:ilvl="7" w:tplc="C5746E32">
      <w:numFmt w:val="bullet"/>
      <w:lvlText w:val="•"/>
      <w:lvlJc w:val="left"/>
      <w:pPr>
        <w:ind w:left="5630" w:hanging="171"/>
      </w:pPr>
      <w:rPr>
        <w:rFonts w:hint="default"/>
        <w:lang w:val="en-AU" w:eastAsia="en-AU" w:bidi="en-AU"/>
      </w:rPr>
    </w:lvl>
    <w:lvl w:ilvl="8" w:tplc="1220B35E">
      <w:numFmt w:val="bullet"/>
      <w:lvlText w:val="•"/>
      <w:lvlJc w:val="left"/>
      <w:pPr>
        <w:ind w:left="6395" w:hanging="171"/>
      </w:pPr>
      <w:rPr>
        <w:rFonts w:hint="default"/>
        <w:lang w:val="en-AU" w:eastAsia="en-AU" w:bidi="en-AU"/>
      </w:rPr>
    </w:lvl>
  </w:abstractNum>
  <w:abstractNum w:abstractNumId="44" w15:restartNumberingAfterBreak="0">
    <w:nsid w:val="2EAF21AA"/>
    <w:multiLevelType w:val="multilevel"/>
    <w:tmpl w:val="2D50BC1C"/>
    <w:numStyleLink w:val="ListGroupHeadings"/>
  </w:abstractNum>
  <w:abstractNum w:abstractNumId="45" w15:restartNumberingAfterBreak="0">
    <w:nsid w:val="306D7183"/>
    <w:multiLevelType w:val="hybridMultilevel"/>
    <w:tmpl w:val="1FFEABF2"/>
    <w:lvl w:ilvl="0" w:tplc="F3D27EC6">
      <w:numFmt w:val="bullet"/>
      <w:lvlText w:val=""/>
      <w:lvlJc w:val="left"/>
      <w:pPr>
        <w:ind w:left="281" w:hanging="171"/>
      </w:pPr>
      <w:rPr>
        <w:rFonts w:ascii="Symbol" w:eastAsia="Symbol" w:hAnsi="Symbol" w:cs="Symbol" w:hint="default"/>
        <w:w w:val="99"/>
        <w:sz w:val="19"/>
        <w:szCs w:val="19"/>
        <w:lang w:val="en-AU" w:eastAsia="en-AU" w:bidi="en-AU"/>
      </w:rPr>
    </w:lvl>
    <w:lvl w:ilvl="1" w:tplc="DA2EB4F0">
      <w:numFmt w:val="bullet"/>
      <w:lvlText w:val="•"/>
      <w:lvlJc w:val="left"/>
      <w:pPr>
        <w:ind w:left="519" w:hanging="171"/>
      </w:pPr>
      <w:rPr>
        <w:rFonts w:hint="default"/>
        <w:lang w:val="en-AU" w:eastAsia="en-AU" w:bidi="en-AU"/>
      </w:rPr>
    </w:lvl>
    <w:lvl w:ilvl="2" w:tplc="E62CBD00">
      <w:numFmt w:val="bullet"/>
      <w:lvlText w:val="•"/>
      <w:lvlJc w:val="left"/>
      <w:pPr>
        <w:ind w:left="758" w:hanging="171"/>
      </w:pPr>
      <w:rPr>
        <w:rFonts w:hint="default"/>
        <w:lang w:val="en-AU" w:eastAsia="en-AU" w:bidi="en-AU"/>
      </w:rPr>
    </w:lvl>
    <w:lvl w:ilvl="3" w:tplc="2B526F96">
      <w:numFmt w:val="bullet"/>
      <w:lvlText w:val="•"/>
      <w:lvlJc w:val="left"/>
      <w:pPr>
        <w:ind w:left="997" w:hanging="171"/>
      </w:pPr>
      <w:rPr>
        <w:rFonts w:hint="default"/>
        <w:lang w:val="en-AU" w:eastAsia="en-AU" w:bidi="en-AU"/>
      </w:rPr>
    </w:lvl>
    <w:lvl w:ilvl="4" w:tplc="4F54B780">
      <w:numFmt w:val="bullet"/>
      <w:lvlText w:val="•"/>
      <w:lvlJc w:val="left"/>
      <w:pPr>
        <w:ind w:left="1236" w:hanging="171"/>
      </w:pPr>
      <w:rPr>
        <w:rFonts w:hint="default"/>
        <w:lang w:val="en-AU" w:eastAsia="en-AU" w:bidi="en-AU"/>
      </w:rPr>
    </w:lvl>
    <w:lvl w:ilvl="5" w:tplc="43E0533A">
      <w:numFmt w:val="bullet"/>
      <w:lvlText w:val="•"/>
      <w:lvlJc w:val="left"/>
      <w:pPr>
        <w:ind w:left="1475" w:hanging="171"/>
      </w:pPr>
      <w:rPr>
        <w:rFonts w:hint="default"/>
        <w:lang w:val="en-AU" w:eastAsia="en-AU" w:bidi="en-AU"/>
      </w:rPr>
    </w:lvl>
    <w:lvl w:ilvl="6" w:tplc="49BABF52">
      <w:numFmt w:val="bullet"/>
      <w:lvlText w:val="•"/>
      <w:lvlJc w:val="left"/>
      <w:pPr>
        <w:ind w:left="1714" w:hanging="171"/>
      </w:pPr>
      <w:rPr>
        <w:rFonts w:hint="default"/>
        <w:lang w:val="en-AU" w:eastAsia="en-AU" w:bidi="en-AU"/>
      </w:rPr>
    </w:lvl>
    <w:lvl w:ilvl="7" w:tplc="1E6EBEC2">
      <w:numFmt w:val="bullet"/>
      <w:lvlText w:val="•"/>
      <w:lvlJc w:val="left"/>
      <w:pPr>
        <w:ind w:left="1953" w:hanging="171"/>
      </w:pPr>
      <w:rPr>
        <w:rFonts w:hint="default"/>
        <w:lang w:val="en-AU" w:eastAsia="en-AU" w:bidi="en-AU"/>
      </w:rPr>
    </w:lvl>
    <w:lvl w:ilvl="8" w:tplc="9614EEC8">
      <w:numFmt w:val="bullet"/>
      <w:lvlText w:val="•"/>
      <w:lvlJc w:val="left"/>
      <w:pPr>
        <w:ind w:left="2192" w:hanging="171"/>
      </w:pPr>
      <w:rPr>
        <w:rFonts w:hint="default"/>
        <w:lang w:val="en-AU" w:eastAsia="en-AU" w:bidi="en-AU"/>
      </w:rPr>
    </w:lvl>
  </w:abstractNum>
  <w:abstractNum w:abstractNumId="46" w15:restartNumberingAfterBreak="0">
    <w:nsid w:val="30CB099A"/>
    <w:multiLevelType w:val="hybridMultilevel"/>
    <w:tmpl w:val="686ED8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31166194"/>
    <w:multiLevelType w:val="hybridMultilevel"/>
    <w:tmpl w:val="3C30638C"/>
    <w:lvl w:ilvl="0" w:tplc="7CA8CDAE">
      <w:start w:val="7"/>
      <w:numFmt w:val="decimal"/>
      <w:lvlText w:val="%1."/>
      <w:lvlJc w:val="left"/>
      <w:pPr>
        <w:ind w:left="0" w:firstLine="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3184501A"/>
    <w:multiLevelType w:val="hybridMultilevel"/>
    <w:tmpl w:val="9ACE5332"/>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49" w15:restartNumberingAfterBreak="0">
    <w:nsid w:val="31E71A0D"/>
    <w:multiLevelType w:val="hybridMultilevel"/>
    <w:tmpl w:val="4BD6A7CE"/>
    <w:lvl w:ilvl="0" w:tplc="3516F34A">
      <w:numFmt w:val="bullet"/>
      <w:lvlText w:val=""/>
      <w:lvlJc w:val="left"/>
      <w:pPr>
        <w:ind w:left="282" w:hanging="171"/>
      </w:pPr>
      <w:rPr>
        <w:rFonts w:ascii="Symbol" w:eastAsia="Symbol" w:hAnsi="Symbol" w:cs="Symbol" w:hint="default"/>
        <w:w w:val="99"/>
        <w:sz w:val="19"/>
        <w:szCs w:val="19"/>
        <w:lang w:val="en-AU" w:eastAsia="en-AU" w:bidi="en-AU"/>
      </w:rPr>
    </w:lvl>
    <w:lvl w:ilvl="1" w:tplc="DF1268F6">
      <w:numFmt w:val="bullet"/>
      <w:lvlText w:val="•"/>
      <w:lvlJc w:val="left"/>
      <w:pPr>
        <w:ind w:left="519" w:hanging="171"/>
      </w:pPr>
      <w:rPr>
        <w:rFonts w:hint="default"/>
        <w:lang w:val="en-AU" w:eastAsia="en-AU" w:bidi="en-AU"/>
      </w:rPr>
    </w:lvl>
    <w:lvl w:ilvl="2" w:tplc="153C04AE">
      <w:numFmt w:val="bullet"/>
      <w:lvlText w:val="•"/>
      <w:lvlJc w:val="left"/>
      <w:pPr>
        <w:ind w:left="758" w:hanging="171"/>
      </w:pPr>
      <w:rPr>
        <w:rFonts w:hint="default"/>
        <w:lang w:val="en-AU" w:eastAsia="en-AU" w:bidi="en-AU"/>
      </w:rPr>
    </w:lvl>
    <w:lvl w:ilvl="3" w:tplc="BF803AC4">
      <w:numFmt w:val="bullet"/>
      <w:lvlText w:val="•"/>
      <w:lvlJc w:val="left"/>
      <w:pPr>
        <w:ind w:left="997" w:hanging="171"/>
      </w:pPr>
      <w:rPr>
        <w:rFonts w:hint="default"/>
        <w:lang w:val="en-AU" w:eastAsia="en-AU" w:bidi="en-AU"/>
      </w:rPr>
    </w:lvl>
    <w:lvl w:ilvl="4" w:tplc="F3848F2E">
      <w:numFmt w:val="bullet"/>
      <w:lvlText w:val="•"/>
      <w:lvlJc w:val="left"/>
      <w:pPr>
        <w:ind w:left="1236" w:hanging="171"/>
      </w:pPr>
      <w:rPr>
        <w:rFonts w:hint="default"/>
        <w:lang w:val="en-AU" w:eastAsia="en-AU" w:bidi="en-AU"/>
      </w:rPr>
    </w:lvl>
    <w:lvl w:ilvl="5" w:tplc="7FD0AF3E">
      <w:numFmt w:val="bullet"/>
      <w:lvlText w:val="•"/>
      <w:lvlJc w:val="left"/>
      <w:pPr>
        <w:ind w:left="1476" w:hanging="171"/>
      </w:pPr>
      <w:rPr>
        <w:rFonts w:hint="default"/>
        <w:lang w:val="en-AU" w:eastAsia="en-AU" w:bidi="en-AU"/>
      </w:rPr>
    </w:lvl>
    <w:lvl w:ilvl="6" w:tplc="6E40FEC6">
      <w:numFmt w:val="bullet"/>
      <w:lvlText w:val="•"/>
      <w:lvlJc w:val="left"/>
      <w:pPr>
        <w:ind w:left="1715" w:hanging="171"/>
      </w:pPr>
      <w:rPr>
        <w:rFonts w:hint="default"/>
        <w:lang w:val="en-AU" w:eastAsia="en-AU" w:bidi="en-AU"/>
      </w:rPr>
    </w:lvl>
    <w:lvl w:ilvl="7" w:tplc="ACC6C428">
      <w:numFmt w:val="bullet"/>
      <w:lvlText w:val="•"/>
      <w:lvlJc w:val="left"/>
      <w:pPr>
        <w:ind w:left="1954" w:hanging="171"/>
      </w:pPr>
      <w:rPr>
        <w:rFonts w:hint="default"/>
        <w:lang w:val="en-AU" w:eastAsia="en-AU" w:bidi="en-AU"/>
      </w:rPr>
    </w:lvl>
    <w:lvl w:ilvl="8" w:tplc="E974C3CE">
      <w:numFmt w:val="bullet"/>
      <w:lvlText w:val="•"/>
      <w:lvlJc w:val="left"/>
      <w:pPr>
        <w:ind w:left="2193" w:hanging="171"/>
      </w:pPr>
      <w:rPr>
        <w:rFonts w:hint="default"/>
        <w:lang w:val="en-AU" w:eastAsia="en-AU" w:bidi="en-AU"/>
      </w:rPr>
    </w:lvl>
  </w:abstractNum>
  <w:abstractNum w:abstractNumId="50" w15:restartNumberingAfterBreak="0">
    <w:nsid w:val="32C2052F"/>
    <w:multiLevelType w:val="hybridMultilevel"/>
    <w:tmpl w:val="FE06BE50"/>
    <w:lvl w:ilvl="0" w:tplc="99AAABDE">
      <w:numFmt w:val="bullet"/>
      <w:lvlText w:val=""/>
      <w:lvlJc w:val="left"/>
      <w:pPr>
        <w:ind w:left="278" w:hanging="171"/>
      </w:pPr>
      <w:rPr>
        <w:rFonts w:ascii="Symbol" w:eastAsia="Symbol" w:hAnsi="Symbol" w:cs="Symbol" w:hint="default"/>
        <w:w w:val="99"/>
        <w:sz w:val="19"/>
        <w:szCs w:val="19"/>
        <w:lang w:val="en-AU" w:eastAsia="en-AU" w:bidi="en-AU"/>
      </w:rPr>
    </w:lvl>
    <w:lvl w:ilvl="1" w:tplc="D73A7D6C">
      <w:numFmt w:val="bullet"/>
      <w:lvlText w:val="•"/>
      <w:lvlJc w:val="left"/>
      <w:pPr>
        <w:ind w:left="1044" w:hanging="171"/>
      </w:pPr>
      <w:rPr>
        <w:rFonts w:hint="default"/>
        <w:lang w:val="en-AU" w:eastAsia="en-AU" w:bidi="en-AU"/>
      </w:rPr>
    </w:lvl>
    <w:lvl w:ilvl="2" w:tplc="0694B220">
      <w:numFmt w:val="bullet"/>
      <w:lvlText w:val="•"/>
      <w:lvlJc w:val="left"/>
      <w:pPr>
        <w:ind w:left="1808" w:hanging="171"/>
      </w:pPr>
      <w:rPr>
        <w:rFonts w:hint="default"/>
        <w:lang w:val="en-AU" w:eastAsia="en-AU" w:bidi="en-AU"/>
      </w:rPr>
    </w:lvl>
    <w:lvl w:ilvl="3" w:tplc="F45C143C">
      <w:numFmt w:val="bullet"/>
      <w:lvlText w:val="•"/>
      <w:lvlJc w:val="left"/>
      <w:pPr>
        <w:ind w:left="2573" w:hanging="171"/>
      </w:pPr>
      <w:rPr>
        <w:rFonts w:hint="default"/>
        <w:lang w:val="en-AU" w:eastAsia="en-AU" w:bidi="en-AU"/>
      </w:rPr>
    </w:lvl>
    <w:lvl w:ilvl="4" w:tplc="B83E90B8">
      <w:numFmt w:val="bullet"/>
      <w:lvlText w:val="•"/>
      <w:lvlJc w:val="left"/>
      <w:pPr>
        <w:ind w:left="3337" w:hanging="171"/>
      </w:pPr>
      <w:rPr>
        <w:rFonts w:hint="default"/>
        <w:lang w:val="en-AU" w:eastAsia="en-AU" w:bidi="en-AU"/>
      </w:rPr>
    </w:lvl>
    <w:lvl w:ilvl="5" w:tplc="69C4F5A0">
      <w:numFmt w:val="bullet"/>
      <w:lvlText w:val="•"/>
      <w:lvlJc w:val="left"/>
      <w:pPr>
        <w:ind w:left="4102" w:hanging="171"/>
      </w:pPr>
      <w:rPr>
        <w:rFonts w:hint="default"/>
        <w:lang w:val="en-AU" w:eastAsia="en-AU" w:bidi="en-AU"/>
      </w:rPr>
    </w:lvl>
    <w:lvl w:ilvl="6" w:tplc="AC7ECC10">
      <w:numFmt w:val="bullet"/>
      <w:lvlText w:val="•"/>
      <w:lvlJc w:val="left"/>
      <w:pPr>
        <w:ind w:left="4866" w:hanging="171"/>
      </w:pPr>
      <w:rPr>
        <w:rFonts w:hint="default"/>
        <w:lang w:val="en-AU" w:eastAsia="en-AU" w:bidi="en-AU"/>
      </w:rPr>
    </w:lvl>
    <w:lvl w:ilvl="7" w:tplc="0BECAED0">
      <w:numFmt w:val="bullet"/>
      <w:lvlText w:val="•"/>
      <w:lvlJc w:val="left"/>
      <w:pPr>
        <w:ind w:left="5630" w:hanging="171"/>
      </w:pPr>
      <w:rPr>
        <w:rFonts w:hint="default"/>
        <w:lang w:val="en-AU" w:eastAsia="en-AU" w:bidi="en-AU"/>
      </w:rPr>
    </w:lvl>
    <w:lvl w:ilvl="8" w:tplc="E2E657F8">
      <w:numFmt w:val="bullet"/>
      <w:lvlText w:val="•"/>
      <w:lvlJc w:val="left"/>
      <w:pPr>
        <w:ind w:left="6395" w:hanging="171"/>
      </w:pPr>
      <w:rPr>
        <w:rFonts w:hint="default"/>
        <w:lang w:val="en-AU" w:eastAsia="en-AU" w:bidi="en-AU"/>
      </w:rPr>
    </w:lvl>
  </w:abstractNum>
  <w:abstractNum w:abstractNumId="51" w15:restartNumberingAfterBreak="0">
    <w:nsid w:val="35EE29AB"/>
    <w:multiLevelType w:val="hybridMultilevel"/>
    <w:tmpl w:val="89CE26D6"/>
    <w:lvl w:ilvl="0" w:tplc="6090E0E2">
      <w:numFmt w:val="bullet"/>
      <w:lvlText w:val=""/>
      <w:lvlJc w:val="left"/>
      <w:pPr>
        <w:ind w:left="279" w:hanging="171"/>
      </w:pPr>
      <w:rPr>
        <w:rFonts w:ascii="Symbol" w:eastAsia="Symbol" w:hAnsi="Symbol" w:cs="Symbol" w:hint="default"/>
        <w:w w:val="99"/>
        <w:sz w:val="19"/>
        <w:szCs w:val="19"/>
        <w:lang w:val="en-AU" w:eastAsia="en-AU" w:bidi="en-AU"/>
      </w:rPr>
    </w:lvl>
    <w:lvl w:ilvl="1" w:tplc="DB40B4FC">
      <w:numFmt w:val="bullet"/>
      <w:lvlText w:val="•"/>
      <w:lvlJc w:val="left"/>
      <w:pPr>
        <w:ind w:left="519" w:hanging="171"/>
      </w:pPr>
      <w:rPr>
        <w:rFonts w:hint="default"/>
        <w:lang w:val="en-AU" w:eastAsia="en-AU" w:bidi="en-AU"/>
      </w:rPr>
    </w:lvl>
    <w:lvl w:ilvl="2" w:tplc="A01CBE10">
      <w:numFmt w:val="bullet"/>
      <w:lvlText w:val="•"/>
      <w:lvlJc w:val="left"/>
      <w:pPr>
        <w:ind w:left="758" w:hanging="171"/>
      </w:pPr>
      <w:rPr>
        <w:rFonts w:hint="default"/>
        <w:lang w:val="en-AU" w:eastAsia="en-AU" w:bidi="en-AU"/>
      </w:rPr>
    </w:lvl>
    <w:lvl w:ilvl="3" w:tplc="E3EEDFBA">
      <w:numFmt w:val="bullet"/>
      <w:lvlText w:val="•"/>
      <w:lvlJc w:val="left"/>
      <w:pPr>
        <w:ind w:left="997" w:hanging="171"/>
      </w:pPr>
      <w:rPr>
        <w:rFonts w:hint="default"/>
        <w:lang w:val="en-AU" w:eastAsia="en-AU" w:bidi="en-AU"/>
      </w:rPr>
    </w:lvl>
    <w:lvl w:ilvl="4" w:tplc="7012F0CE">
      <w:numFmt w:val="bullet"/>
      <w:lvlText w:val="•"/>
      <w:lvlJc w:val="left"/>
      <w:pPr>
        <w:ind w:left="1237" w:hanging="171"/>
      </w:pPr>
      <w:rPr>
        <w:rFonts w:hint="default"/>
        <w:lang w:val="en-AU" w:eastAsia="en-AU" w:bidi="en-AU"/>
      </w:rPr>
    </w:lvl>
    <w:lvl w:ilvl="5" w:tplc="D83E40E4">
      <w:numFmt w:val="bullet"/>
      <w:lvlText w:val="•"/>
      <w:lvlJc w:val="left"/>
      <w:pPr>
        <w:ind w:left="1476" w:hanging="171"/>
      </w:pPr>
      <w:rPr>
        <w:rFonts w:hint="default"/>
        <w:lang w:val="en-AU" w:eastAsia="en-AU" w:bidi="en-AU"/>
      </w:rPr>
    </w:lvl>
    <w:lvl w:ilvl="6" w:tplc="C51093FC">
      <w:numFmt w:val="bullet"/>
      <w:lvlText w:val="•"/>
      <w:lvlJc w:val="left"/>
      <w:pPr>
        <w:ind w:left="1715" w:hanging="171"/>
      </w:pPr>
      <w:rPr>
        <w:rFonts w:hint="default"/>
        <w:lang w:val="en-AU" w:eastAsia="en-AU" w:bidi="en-AU"/>
      </w:rPr>
    </w:lvl>
    <w:lvl w:ilvl="7" w:tplc="B26A033A">
      <w:numFmt w:val="bullet"/>
      <w:lvlText w:val="•"/>
      <w:lvlJc w:val="left"/>
      <w:pPr>
        <w:ind w:left="1955" w:hanging="171"/>
      </w:pPr>
      <w:rPr>
        <w:rFonts w:hint="default"/>
        <w:lang w:val="en-AU" w:eastAsia="en-AU" w:bidi="en-AU"/>
      </w:rPr>
    </w:lvl>
    <w:lvl w:ilvl="8" w:tplc="0916F022">
      <w:numFmt w:val="bullet"/>
      <w:lvlText w:val="•"/>
      <w:lvlJc w:val="left"/>
      <w:pPr>
        <w:ind w:left="2194" w:hanging="171"/>
      </w:pPr>
      <w:rPr>
        <w:rFonts w:hint="default"/>
        <w:lang w:val="en-AU" w:eastAsia="en-AU" w:bidi="en-AU"/>
      </w:rPr>
    </w:lvl>
  </w:abstractNum>
  <w:abstractNum w:abstractNumId="52" w15:restartNumberingAfterBreak="0">
    <w:nsid w:val="37BC6B8C"/>
    <w:multiLevelType w:val="hybridMultilevel"/>
    <w:tmpl w:val="5994F468"/>
    <w:lvl w:ilvl="0" w:tplc="D27EB50C">
      <w:numFmt w:val="bullet"/>
      <w:lvlText w:val=""/>
      <w:lvlJc w:val="left"/>
      <w:pPr>
        <w:ind w:left="281" w:hanging="171"/>
      </w:pPr>
      <w:rPr>
        <w:rFonts w:ascii="Symbol" w:eastAsia="Symbol" w:hAnsi="Symbol" w:cs="Symbol" w:hint="default"/>
        <w:w w:val="99"/>
        <w:sz w:val="19"/>
        <w:szCs w:val="19"/>
        <w:lang w:val="en-AU" w:eastAsia="en-AU" w:bidi="en-AU"/>
      </w:rPr>
    </w:lvl>
    <w:lvl w:ilvl="1" w:tplc="2B605138">
      <w:numFmt w:val="bullet"/>
      <w:lvlText w:val="•"/>
      <w:lvlJc w:val="left"/>
      <w:pPr>
        <w:ind w:left="519" w:hanging="171"/>
      </w:pPr>
      <w:rPr>
        <w:rFonts w:hint="default"/>
        <w:lang w:val="en-AU" w:eastAsia="en-AU" w:bidi="en-AU"/>
      </w:rPr>
    </w:lvl>
    <w:lvl w:ilvl="2" w:tplc="63FC1DEE">
      <w:numFmt w:val="bullet"/>
      <w:lvlText w:val="•"/>
      <w:lvlJc w:val="left"/>
      <w:pPr>
        <w:ind w:left="758" w:hanging="171"/>
      </w:pPr>
      <w:rPr>
        <w:rFonts w:hint="default"/>
        <w:lang w:val="en-AU" w:eastAsia="en-AU" w:bidi="en-AU"/>
      </w:rPr>
    </w:lvl>
    <w:lvl w:ilvl="3" w:tplc="941C8EFE">
      <w:numFmt w:val="bullet"/>
      <w:lvlText w:val="•"/>
      <w:lvlJc w:val="left"/>
      <w:pPr>
        <w:ind w:left="997" w:hanging="171"/>
      </w:pPr>
      <w:rPr>
        <w:rFonts w:hint="default"/>
        <w:lang w:val="en-AU" w:eastAsia="en-AU" w:bidi="en-AU"/>
      </w:rPr>
    </w:lvl>
    <w:lvl w:ilvl="4" w:tplc="15A6FC42">
      <w:numFmt w:val="bullet"/>
      <w:lvlText w:val="•"/>
      <w:lvlJc w:val="left"/>
      <w:pPr>
        <w:ind w:left="1236" w:hanging="171"/>
      </w:pPr>
      <w:rPr>
        <w:rFonts w:hint="default"/>
        <w:lang w:val="en-AU" w:eastAsia="en-AU" w:bidi="en-AU"/>
      </w:rPr>
    </w:lvl>
    <w:lvl w:ilvl="5" w:tplc="25FC93FA">
      <w:numFmt w:val="bullet"/>
      <w:lvlText w:val="•"/>
      <w:lvlJc w:val="left"/>
      <w:pPr>
        <w:ind w:left="1475" w:hanging="171"/>
      </w:pPr>
      <w:rPr>
        <w:rFonts w:hint="default"/>
        <w:lang w:val="en-AU" w:eastAsia="en-AU" w:bidi="en-AU"/>
      </w:rPr>
    </w:lvl>
    <w:lvl w:ilvl="6" w:tplc="78ACFAB4">
      <w:numFmt w:val="bullet"/>
      <w:lvlText w:val="•"/>
      <w:lvlJc w:val="left"/>
      <w:pPr>
        <w:ind w:left="1714" w:hanging="171"/>
      </w:pPr>
      <w:rPr>
        <w:rFonts w:hint="default"/>
        <w:lang w:val="en-AU" w:eastAsia="en-AU" w:bidi="en-AU"/>
      </w:rPr>
    </w:lvl>
    <w:lvl w:ilvl="7" w:tplc="4E9884B2">
      <w:numFmt w:val="bullet"/>
      <w:lvlText w:val="•"/>
      <w:lvlJc w:val="left"/>
      <w:pPr>
        <w:ind w:left="1953" w:hanging="171"/>
      </w:pPr>
      <w:rPr>
        <w:rFonts w:hint="default"/>
        <w:lang w:val="en-AU" w:eastAsia="en-AU" w:bidi="en-AU"/>
      </w:rPr>
    </w:lvl>
    <w:lvl w:ilvl="8" w:tplc="FF5E5B58">
      <w:numFmt w:val="bullet"/>
      <w:lvlText w:val="•"/>
      <w:lvlJc w:val="left"/>
      <w:pPr>
        <w:ind w:left="2192" w:hanging="171"/>
      </w:pPr>
      <w:rPr>
        <w:rFonts w:hint="default"/>
        <w:lang w:val="en-AU" w:eastAsia="en-AU" w:bidi="en-AU"/>
      </w:rPr>
    </w:lvl>
  </w:abstractNum>
  <w:abstractNum w:abstractNumId="53" w15:restartNumberingAfterBreak="0">
    <w:nsid w:val="37DA60E3"/>
    <w:multiLevelType w:val="hybridMultilevel"/>
    <w:tmpl w:val="5C9AE1D6"/>
    <w:lvl w:ilvl="0" w:tplc="5BAC4B52">
      <w:numFmt w:val="bullet"/>
      <w:lvlText w:val=""/>
      <w:lvlJc w:val="left"/>
      <w:pPr>
        <w:ind w:left="279" w:hanging="171"/>
      </w:pPr>
      <w:rPr>
        <w:rFonts w:ascii="Symbol" w:eastAsia="Symbol" w:hAnsi="Symbol" w:cs="Symbol" w:hint="default"/>
        <w:w w:val="99"/>
        <w:sz w:val="19"/>
        <w:szCs w:val="19"/>
        <w:lang w:val="en-AU" w:eastAsia="en-AU" w:bidi="en-AU"/>
      </w:rPr>
    </w:lvl>
    <w:lvl w:ilvl="1" w:tplc="091CC240">
      <w:numFmt w:val="bullet"/>
      <w:lvlText w:val="•"/>
      <w:lvlJc w:val="left"/>
      <w:pPr>
        <w:ind w:left="519" w:hanging="171"/>
      </w:pPr>
      <w:rPr>
        <w:rFonts w:hint="default"/>
        <w:lang w:val="en-AU" w:eastAsia="en-AU" w:bidi="en-AU"/>
      </w:rPr>
    </w:lvl>
    <w:lvl w:ilvl="2" w:tplc="8586CEEE">
      <w:numFmt w:val="bullet"/>
      <w:lvlText w:val="•"/>
      <w:lvlJc w:val="left"/>
      <w:pPr>
        <w:ind w:left="758" w:hanging="171"/>
      </w:pPr>
      <w:rPr>
        <w:rFonts w:hint="default"/>
        <w:lang w:val="en-AU" w:eastAsia="en-AU" w:bidi="en-AU"/>
      </w:rPr>
    </w:lvl>
    <w:lvl w:ilvl="3" w:tplc="1F64A850">
      <w:numFmt w:val="bullet"/>
      <w:lvlText w:val="•"/>
      <w:lvlJc w:val="left"/>
      <w:pPr>
        <w:ind w:left="997" w:hanging="171"/>
      </w:pPr>
      <w:rPr>
        <w:rFonts w:hint="default"/>
        <w:lang w:val="en-AU" w:eastAsia="en-AU" w:bidi="en-AU"/>
      </w:rPr>
    </w:lvl>
    <w:lvl w:ilvl="4" w:tplc="964C8382">
      <w:numFmt w:val="bullet"/>
      <w:lvlText w:val="•"/>
      <w:lvlJc w:val="left"/>
      <w:pPr>
        <w:ind w:left="1237" w:hanging="171"/>
      </w:pPr>
      <w:rPr>
        <w:rFonts w:hint="default"/>
        <w:lang w:val="en-AU" w:eastAsia="en-AU" w:bidi="en-AU"/>
      </w:rPr>
    </w:lvl>
    <w:lvl w:ilvl="5" w:tplc="AE2A070A">
      <w:numFmt w:val="bullet"/>
      <w:lvlText w:val="•"/>
      <w:lvlJc w:val="left"/>
      <w:pPr>
        <w:ind w:left="1476" w:hanging="171"/>
      </w:pPr>
      <w:rPr>
        <w:rFonts w:hint="default"/>
        <w:lang w:val="en-AU" w:eastAsia="en-AU" w:bidi="en-AU"/>
      </w:rPr>
    </w:lvl>
    <w:lvl w:ilvl="6" w:tplc="4822B188">
      <w:numFmt w:val="bullet"/>
      <w:lvlText w:val="•"/>
      <w:lvlJc w:val="left"/>
      <w:pPr>
        <w:ind w:left="1715" w:hanging="171"/>
      </w:pPr>
      <w:rPr>
        <w:rFonts w:hint="default"/>
        <w:lang w:val="en-AU" w:eastAsia="en-AU" w:bidi="en-AU"/>
      </w:rPr>
    </w:lvl>
    <w:lvl w:ilvl="7" w:tplc="3C0E74B2">
      <w:numFmt w:val="bullet"/>
      <w:lvlText w:val="•"/>
      <w:lvlJc w:val="left"/>
      <w:pPr>
        <w:ind w:left="1955" w:hanging="171"/>
      </w:pPr>
      <w:rPr>
        <w:rFonts w:hint="default"/>
        <w:lang w:val="en-AU" w:eastAsia="en-AU" w:bidi="en-AU"/>
      </w:rPr>
    </w:lvl>
    <w:lvl w:ilvl="8" w:tplc="646ABB74">
      <w:numFmt w:val="bullet"/>
      <w:lvlText w:val="•"/>
      <w:lvlJc w:val="left"/>
      <w:pPr>
        <w:ind w:left="2194" w:hanging="171"/>
      </w:pPr>
      <w:rPr>
        <w:rFonts w:hint="default"/>
        <w:lang w:val="en-AU" w:eastAsia="en-AU" w:bidi="en-AU"/>
      </w:rPr>
    </w:lvl>
  </w:abstractNum>
  <w:abstractNum w:abstractNumId="54" w15:restartNumberingAfterBreak="0">
    <w:nsid w:val="37F14B56"/>
    <w:multiLevelType w:val="hybridMultilevel"/>
    <w:tmpl w:val="DF402C78"/>
    <w:lvl w:ilvl="0" w:tplc="649E7DD6">
      <w:numFmt w:val="bullet"/>
      <w:lvlText w:val=""/>
      <w:lvlJc w:val="left"/>
      <w:pPr>
        <w:ind w:left="281" w:hanging="171"/>
      </w:pPr>
      <w:rPr>
        <w:rFonts w:ascii="Symbol" w:eastAsia="Symbol" w:hAnsi="Symbol" w:cs="Symbol" w:hint="default"/>
        <w:w w:val="99"/>
        <w:sz w:val="19"/>
        <w:szCs w:val="19"/>
        <w:lang w:val="en-AU" w:eastAsia="en-AU" w:bidi="en-AU"/>
      </w:rPr>
    </w:lvl>
    <w:lvl w:ilvl="1" w:tplc="D9C4D81C">
      <w:numFmt w:val="bullet"/>
      <w:lvlText w:val="•"/>
      <w:lvlJc w:val="left"/>
      <w:pPr>
        <w:ind w:left="519" w:hanging="171"/>
      </w:pPr>
      <w:rPr>
        <w:rFonts w:hint="default"/>
        <w:lang w:val="en-AU" w:eastAsia="en-AU" w:bidi="en-AU"/>
      </w:rPr>
    </w:lvl>
    <w:lvl w:ilvl="2" w:tplc="4A1463A0">
      <w:numFmt w:val="bullet"/>
      <w:lvlText w:val="•"/>
      <w:lvlJc w:val="left"/>
      <w:pPr>
        <w:ind w:left="758" w:hanging="171"/>
      </w:pPr>
      <w:rPr>
        <w:rFonts w:hint="default"/>
        <w:lang w:val="en-AU" w:eastAsia="en-AU" w:bidi="en-AU"/>
      </w:rPr>
    </w:lvl>
    <w:lvl w:ilvl="3" w:tplc="8696AD68">
      <w:numFmt w:val="bullet"/>
      <w:lvlText w:val="•"/>
      <w:lvlJc w:val="left"/>
      <w:pPr>
        <w:ind w:left="997" w:hanging="171"/>
      </w:pPr>
      <w:rPr>
        <w:rFonts w:hint="default"/>
        <w:lang w:val="en-AU" w:eastAsia="en-AU" w:bidi="en-AU"/>
      </w:rPr>
    </w:lvl>
    <w:lvl w:ilvl="4" w:tplc="EEFCFDF4">
      <w:numFmt w:val="bullet"/>
      <w:lvlText w:val="•"/>
      <w:lvlJc w:val="left"/>
      <w:pPr>
        <w:ind w:left="1236" w:hanging="171"/>
      </w:pPr>
      <w:rPr>
        <w:rFonts w:hint="default"/>
        <w:lang w:val="en-AU" w:eastAsia="en-AU" w:bidi="en-AU"/>
      </w:rPr>
    </w:lvl>
    <w:lvl w:ilvl="5" w:tplc="33C473A4">
      <w:numFmt w:val="bullet"/>
      <w:lvlText w:val="•"/>
      <w:lvlJc w:val="left"/>
      <w:pPr>
        <w:ind w:left="1475" w:hanging="171"/>
      </w:pPr>
      <w:rPr>
        <w:rFonts w:hint="default"/>
        <w:lang w:val="en-AU" w:eastAsia="en-AU" w:bidi="en-AU"/>
      </w:rPr>
    </w:lvl>
    <w:lvl w:ilvl="6" w:tplc="E1808C78">
      <w:numFmt w:val="bullet"/>
      <w:lvlText w:val="•"/>
      <w:lvlJc w:val="left"/>
      <w:pPr>
        <w:ind w:left="1714" w:hanging="171"/>
      </w:pPr>
      <w:rPr>
        <w:rFonts w:hint="default"/>
        <w:lang w:val="en-AU" w:eastAsia="en-AU" w:bidi="en-AU"/>
      </w:rPr>
    </w:lvl>
    <w:lvl w:ilvl="7" w:tplc="53AE8EE8">
      <w:numFmt w:val="bullet"/>
      <w:lvlText w:val="•"/>
      <w:lvlJc w:val="left"/>
      <w:pPr>
        <w:ind w:left="1953" w:hanging="171"/>
      </w:pPr>
      <w:rPr>
        <w:rFonts w:hint="default"/>
        <w:lang w:val="en-AU" w:eastAsia="en-AU" w:bidi="en-AU"/>
      </w:rPr>
    </w:lvl>
    <w:lvl w:ilvl="8" w:tplc="ED162D36">
      <w:numFmt w:val="bullet"/>
      <w:lvlText w:val="•"/>
      <w:lvlJc w:val="left"/>
      <w:pPr>
        <w:ind w:left="2192" w:hanging="171"/>
      </w:pPr>
      <w:rPr>
        <w:rFonts w:hint="default"/>
        <w:lang w:val="en-AU" w:eastAsia="en-AU" w:bidi="en-AU"/>
      </w:rPr>
    </w:lvl>
  </w:abstractNum>
  <w:abstractNum w:abstractNumId="55" w15:restartNumberingAfterBreak="0">
    <w:nsid w:val="38C93567"/>
    <w:multiLevelType w:val="hybridMultilevel"/>
    <w:tmpl w:val="CDEA1FE2"/>
    <w:lvl w:ilvl="0" w:tplc="9112C27A">
      <w:numFmt w:val="bullet"/>
      <w:lvlText w:val=""/>
      <w:lvlJc w:val="left"/>
      <w:pPr>
        <w:ind w:left="278" w:hanging="171"/>
      </w:pPr>
      <w:rPr>
        <w:rFonts w:ascii="Symbol" w:eastAsia="Symbol" w:hAnsi="Symbol" w:cs="Symbol" w:hint="default"/>
        <w:w w:val="99"/>
        <w:sz w:val="19"/>
        <w:szCs w:val="19"/>
        <w:lang w:val="en-AU" w:eastAsia="en-AU" w:bidi="en-AU"/>
      </w:rPr>
    </w:lvl>
    <w:lvl w:ilvl="1" w:tplc="4796960C">
      <w:numFmt w:val="bullet"/>
      <w:lvlText w:val="•"/>
      <w:lvlJc w:val="left"/>
      <w:pPr>
        <w:ind w:left="1044" w:hanging="171"/>
      </w:pPr>
      <w:rPr>
        <w:rFonts w:hint="default"/>
        <w:lang w:val="en-AU" w:eastAsia="en-AU" w:bidi="en-AU"/>
      </w:rPr>
    </w:lvl>
    <w:lvl w:ilvl="2" w:tplc="D750A95E">
      <w:numFmt w:val="bullet"/>
      <w:lvlText w:val="•"/>
      <w:lvlJc w:val="left"/>
      <w:pPr>
        <w:ind w:left="1808" w:hanging="171"/>
      </w:pPr>
      <w:rPr>
        <w:rFonts w:hint="default"/>
        <w:lang w:val="en-AU" w:eastAsia="en-AU" w:bidi="en-AU"/>
      </w:rPr>
    </w:lvl>
    <w:lvl w:ilvl="3" w:tplc="01845DFC">
      <w:numFmt w:val="bullet"/>
      <w:lvlText w:val="•"/>
      <w:lvlJc w:val="left"/>
      <w:pPr>
        <w:ind w:left="2573" w:hanging="171"/>
      </w:pPr>
      <w:rPr>
        <w:rFonts w:hint="default"/>
        <w:lang w:val="en-AU" w:eastAsia="en-AU" w:bidi="en-AU"/>
      </w:rPr>
    </w:lvl>
    <w:lvl w:ilvl="4" w:tplc="F61E9F84">
      <w:numFmt w:val="bullet"/>
      <w:lvlText w:val="•"/>
      <w:lvlJc w:val="left"/>
      <w:pPr>
        <w:ind w:left="3337" w:hanging="171"/>
      </w:pPr>
      <w:rPr>
        <w:rFonts w:hint="default"/>
        <w:lang w:val="en-AU" w:eastAsia="en-AU" w:bidi="en-AU"/>
      </w:rPr>
    </w:lvl>
    <w:lvl w:ilvl="5" w:tplc="2BA85A68">
      <w:numFmt w:val="bullet"/>
      <w:lvlText w:val="•"/>
      <w:lvlJc w:val="left"/>
      <w:pPr>
        <w:ind w:left="4102" w:hanging="171"/>
      </w:pPr>
      <w:rPr>
        <w:rFonts w:hint="default"/>
        <w:lang w:val="en-AU" w:eastAsia="en-AU" w:bidi="en-AU"/>
      </w:rPr>
    </w:lvl>
    <w:lvl w:ilvl="6" w:tplc="9E2CA66A">
      <w:numFmt w:val="bullet"/>
      <w:lvlText w:val="•"/>
      <w:lvlJc w:val="left"/>
      <w:pPr>
        <w:ind w:left="4866" w:hanging="171"/>
      </w:pPr>
      <w:rPr>
        <w:rFonts w:hint="default"/>
        <w:lang w:val="en-AU" w:eastAsia="en-AU" w:bidi="en-AU"/>
      </w:rPr>
    </w:lvl>
    <w:lvl w:ilvl="7" w:tplc="C6AC6634">
      <w:numFmt w:val="bullet"/>
      <w:lvlText w:val="•"/>
      <w:lvlJc w:val="left"/>
      <w:pPr>
        <w:ind w:left="5630" w:hanging="171"/>
      </w:pPr>
      <w:rPr>
        <w:rFonts w:hint="default"/>
        <w:lang w:val="en-AU" w:eastAsia="en-AU" w:bidi="en-AU"/>
      </w:rPr>
    </w:lvl>
    <w:lvl w:ilvl="8" w:tplc="34DC3578">
      <w:numFmt w:val="bullet"/>
      <w:lvlText w:val="•"/>
      <w:lvlJc w:val="left"/>
      <w:pPr>
        <w:ind w:left="6395" w:hanging="171"/>
      </w:pPr>
      <w:rPr>
        <w:rFonts w:hint="default"/>
        <w:lang w:val="en-AU" w:eastAsia="en-AU" w:bidi="en-AU"/>
      </w:rPr>
    </w:lvl>
  </w:abstractNum>
  <w:abstractNum w:abstractNumId="56" w15:restartNumberingAfterBreak="0">
    <w:nsid w:val="398D20E5"/>
    <w:multiLevelType w:val="hybridMultilevel"/>
    <w:tmpl w:val="47D074B8"/>
    <w:lvl w:ilvl="0" w:tplc="162AABE8">
      <w:numFmt w:val="bullet"/>
      <w:lvlText w:val=""/>
      <w:lvlJc w:val="left"/>
      <w:pPr>
        <w:ind w:left="276" w:hanging="171"/>
      </w:pPr>
      <w:rPr>
        <w:rFonts w:ascii="Symbol" w:eastAsia="Symbol" w:hAnsi="Symbol" w:cs="Symbol" w:hint="default"/>
        <w:w w:val="99"/>
        <w:sz w:val="19"/>
        <w:szCs w:val="19"/>
        <w:lang w:val="en-AU" w:eastAsia="en-AU" w:bidi="en-AU"/>
      </w:rPr>
    </w:lvl>
    <w:lvl w:ilvl="1" w:tplc="96C44678">
      <w:numFmt w:val="bullet"/>
      <w:lvlText w:val="•"/>
      <w:lvlJc w:val="left"/>
      <w:pPr>
        <w:ind w:left="605" w:hanging="171"/>
      </w:pPr>
      <w:rPr>
        <w:rFonts w:hint="default"/>
        <w:lang w:val="en-AU" w:eastAsia="en-AU" w:bidi="en-AU"/>
      </w:rPr>
    </w:lvl>
    <w:lvl w:ilvl="2" w:tplc="F328EA40">
      <w:numFmt w:val="bullet"/>
      <w:lvlText w:val="•"/>
      <w:lvlJc w:val="left"/>
      <w:pPr>
        <w:ind w:left="930" w:hanging="171"/>
      </w:pPr>
      <w:rPr>
        <w:rFonts w:hint="default"/>
        <w:lang w:val="en-AU" w:eastAsia="en-AU" w:bidi="en-AU"/>
      </w:rPr>
    </w:lvl>
    <w:lvl w:ilvl="3" w:tplc="2AC29918">
      <w:numFmt w:val="bullet"/>
      <w:lvlText w:val="•"/>
      <w:lvlJc w:val="left"/>
      <w:pPr>
        <w:ind w:left="1255" w:hanging="171"/>
      </w:pPr>
      <w:rPr>
        <w:rFonts w:hint="default"/>
        <w:lang w:val="en-AU" w:eastAsia="en-AU" w:bidi="en-AU"/>
      </w:rPr>
    </w:lvl>
    <w:lvl w:ilvl="4" w:tplc="95066BD2">
      <w:numFmt w:val="bullet"/>
      <w:lvlText w:val="•"/>
      <w:lvlJc w:val="left"/>
      <w:pPr>
        <w:ind w:left="1581" w:hanging="171"/>
      </w:pPr>
      <w:rPr>
        <w:rFonts w:hint="default"/>
        <w:lang w:val="en-AU" w:eastAsia="en-AU" w:bidi="en-AU"/>
      </w:rPr>
    </w:lvl>
    <w:lvl w:ilvl="5" w:tplc="D05017CE">
      <w:numFmt w:val="bullet"/>
      <w:lvlText w:val="•"/>
      <w:lvlJc w:val="left"/>
      <w:pPr>
        <w:ind w:left="1906" w:hanging="171"/>
      </w:pPr>
      <w:rPr>
        <w:rFonts w:hint="default"/>
        <w:lang w:val="en-AU" w:eastAsia="en-AU" w:bidi="en-AU"/>
      </w:rPr>
    </w:lvl>
    <w:lvl w:ilvl="6" w:tplc="7FE29C88">
      <w:numFmt w:val="bullet"/>
      <w:lvlText w:val="•"/>
      <w:lvlJc w:val="left"/>
      <w:pPr>
        <w:ind w:left="2231" w:hanging="171"/>
      </w:pPr>
      <w:rPr>
        <w:rFonts w:hint="default"/>
        <w:lang w:val="en-AU" w:eastAsia="en-AU" w:bidi="en-AU"/>
      </w:rPr>
    </w:lvl>
    <w:lvl w:ilvl="7" w:tplc="795C1A48">
      <w:numFmt w:val="bullet"/>
      <w:lvlText w:val="•"/>
      <w:lvlJc w:val="left"/>
      <w:pPr>
        <w:ind w:left="2557" w:hanging="171"/>
      </w:pPr>
      <w:rPr>
        <w:rFonts w:hint="default"/>
        <w:lang w:val="en-AU" w:eastAsia="en-AU" w:bidi="en-AU"/>
      </w:rPr>
    </w:lvl>
    <w:lvl w:ilvl="8" w:tplc="8D50CD80">
      <w:numFmt w:val="bullet"/>
      <w:lvlText w:val="•"/>
      <w:lvlJc w:val="left"/>
      <w:pPr>
        <w:ind w:left="2882" w:hanging="171"/>
      </w:pPr>
      <w:rPr>
        <w:rFonts w:hint="default"/>
        <w:lang w:val="en-AU" w:eastAsia="en-AU" w:bidi="en-AU"/>
      </w:rPr>
    </w:lvl>
  </w:abstractNum>
  <w:abstractNum w:abstractNumId="57" w15:restartNumberingAfterBreak="0">
    <w:nsid w:val="3A14513B"/>
    <w:multiLevelType w:val="hybridMultilevel"/>
    <w:tmpl w:val="89028324"/>
    <w:styleLink w:val="BulletsList1"/>
    <w:lvl w:ilvl="0" w:tplc="4DDED448">
      <w:start w:val="1"/>
      <w:numFmt w:val="bullet"/>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58" w15:restartNumberingAfterBreak="0">
    <w:nsid w:val="3CFC50EF"/>
    <w:multiLevelType w:val="hybridMultilevel"/>
    <w:tmpl w:val="590C9176"/>
    <w:lvl w:ilvl="0" w:tplc="C2DC2C42">
      <w:numFmt w:val="bullet"/>
      <w:lvlText w:val=""/>
      <w:lvlJc w:val="left"/>
      <w:pPr>
        <w:ind w:left="278" w:hanging="171"/>
      </w:pPr>
      <w:rPr>
        <w:rFonts w:ascii="Symbol" w:eastAsia="Symbol" w:hAnsi="Symbol" w:cs="Symbol" w:hint="default"/>
        <w:w w:val="99"/>
        <w:sz w:val="19"/>
        <w:szCs w:val="19"/>
        <w:lang w:val="en-AU" w:eastAsia="en-AU" w:bidi="en-AU"/>
      </w:rPr>
    </w:lvl>
    <w:lvl w:ilvl="1" w:tplc="619AAAE2">
      <w:numFmt w:val="bullet"/>
      <w:lvlText w:val="•"/>
      <w:lvlJc w:val="left"/>
      <w:pPr>
        <w:ind w:left="1044" w:hanging="171"/>
      </w:pPr>
      <w:rPr>
        <w:rFonts w:hint="default"/>
        <w:lang w:val="en-AU" w:eastAsia="en-AU" w:bidi="en-AU"/>
      </w:rPr>
    </w:lvl>
    <w:lvl w:ilvl="2" w:tplc="21C4A734">
      <w:numFmt w:val="bullet"/>
      <w:lvlText w:val="•"/>
      <w:lvlJc w:val="left"/>
      <w:pPr>
        <w:ind w:left="1808" w:hanging="171"/>
      </w:pPr>
      <w:rPr>
        <w:rFonts w:hint="default"/>
        <w:lang w:val="en-AU" w:eastAsia="en-AU" w:bidi="en-AU"/>
      </w:rPr>
    </w:lvl>
    <w:lvl w:ilvl="3" w:tplc="1A8A7034">
      <w:numFmt w:val="bullet"/>
      <w:lvlText w:val="•"/>
      <w:lvlJc w:val="left"/>
      <w:pPr>
        <w:ind w:left="2573" w:hanging="171"/>
      </w:pPr>
      <w:rPr>
        <w:rFonts w:hint="default"/>
        <w:lang w:val="en-AU" w:eastAsia="en-AU" w:bidi="en-AU"/>
      </w:rPr>
    </w:lvl>
    <w:lvl w:ilvl="4" w:tplc="03122A72">
      <w:numFmt w:val="bullet"/>
      <w:lvlText w:val="•"/>
      <w:lvlJc w:val="left"/>
      <w:pPr>
        <w:ind w:left="3337" w:hanging="171"/>
      </w:pPr>
      <w:rPr>
        <w:rFonts w:hint="default"/>
        <w:lang w:val="en-AU" w:eastAsia="en-AU" w:bidi="en-AU"/>
      </w:rPr>
    </w:lvl>
    <w:lvl w:ilvl="5" w:tplc="D7C893B2">
      <w:numFmt w:val="bullet"/>
      <w:lvlText w:val="•"/>
      <w:lvlJc w:val="left"/>
      <w:pPr>
        <w:ind w:left="4102" w:hanging="171"/>
      </w:pPr>
      <w:rPr>
        <w:rFonts w:hint="default"/>
        <w:lang w:val="en-AU" w:eastAsia="en-AU" w:bidi="en-AU"/>
      </w:rPr>
    </w:lvl>
    <w:lvl w:ilvl="6" w:tplc="9AEE0E6C">
      <w:numFmt w:val="bullet"/>
      <w:lvlText w:val="•"/>
      <w:lvlJc w:val="left"/>
      <w:pPr>
        <w:ind w:left="4866" w:hanging="171"/>
      </w:pPr>
      <w:rPr>
        <w:rFonts w:hint="default"/>
        <w:lang w:val="en-AU" w:eastAsia="en-AU" w:bidi="en-AU"/>
      </w:rPr>
    </w:lvl>
    <w:lvl w:ilvl="7" w:tplc="9A16E4DA">
      <w:numFmt w:val="bullet"/>
      <w:lvlText w:val="•"/>
      <w:lvlJc w:val="left"/>
      <w:pPr>
        <w:ind w:left="5630" w:hanging="171"/>
      </w:pPr>
      <w:rPr>
        <w:rFonts w:hint="default"/>
        <w:lang w:val="en-AU" w:eastAsia="en-AU" w:bidi="en-AU"/>
      </w:rPr>
    </w:lvl>
    <w:lvl w:ilvl="8" w:tplc="400C9504">
      <w:numFmt w:val="bullet"/>
      <w:lvlText w:val="•"/>
      <w:lvlJc w:val="left"/>
      <w:pPr>
        <w:ind w:left="6395" w:hanging="171"/>
      </w:pPr>
      <w:rPr>
        <w:rFonts w:hint="default"/>
        <w:lang w:val="en-AU" w:eastAsia="en-AU" w:bidi="en-AU"/>
      </w:rPr>
    </w:lvl>
  </w:abstractNum>
  <w:abstractNum w:abstractNumId="59" w15:restartNumberingAfterBreak="0">
    <w:nsid w:val="3D1505E3"/>
    <w:multiLevelType w:val="hybridMultilevel"/>
    <w:tmpl w:val="F84638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61" w15:restartNumberingAfterBreak="0">
    <w:nsid w:val="3FE16EC8"/>
    <w:multiLevelType w:val="hybridMultilevel"/>
    <w:tmpl w:val="8ED872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63" w15:restartNumberingAfterBreak="0">
    <w:nsid w:val="44C03BA1"/>
    <w:multiLevelType w:val="hybridMultilevel"/>
    <w:tmpl w:val="89028324"/>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64" w15:restartNumberingAfterBreak="0">
    <w:nsid w:val="44DC651A"/>
    <w:multiLevelType w:val="hybridMultilevel"/>
    <w:tmpl w:val="B3B6C6EA"/>
    <w:lvl w:ilvl="0" w:tplc="9392C9F6">
      <w:numFmt w:val="bullet"/>
      <w:lvlText w:val=""/>
      <w:lvlJc w:val="left"/>
      <w:pPr>
        <w:ind w:left="278" w:hanging="171"/>
      </w:pPr>
      <w:rPr>
        <w:rFonts w:ascii="Symbol" w:eastAsia="Symbol" w:hAnsi="Symbol" w:cs="Symbol" w:hint="default"/>
        <w:w w:val="99"/>
        <w:sz w:val="19"/>
        <w:szCs w:val="19"/>
        <w:lang w:val="en-AU" w:eastAsia="en-AU" w:bidi="en-AU"/>
      </w:rPr>
    </w:lvl>
    <w:lvl w:ilvl="1" w:tplc="A0788CAE">
      <w:numFmt w:val="bullet"/>
      <w:lvlText w:val="•"/>
      <w:lvlJc w:val="left"/>
      <w:pPr>
        <w:ind w:left="1044" w:hanging="171"/>
      </w:pPr>
      <w:rPr>
        <w:rFonts w:hint="default"/>
        <w:lang w:val="en-AU" w:eastAsia="en-AU" w:bidi="en-AU"/>
      </w:rPr>
    </w:lvl>
    <w:lvl w:ilvl="2" w:tplc="617E8DFA">
      <w:numFmt w:val="bullet"/>
      <w:lvlText w:val="•"/>
      <w:lvlJc w:val="left"/>
      <w:pPr>
        <w:ind w:left="1808" w:hanging="171"/>
      </w:pPr>
      <w:rPr>
        <w:rFonts w:hint="default"/>
        <w:lang w:val="en-AU" w:eastAsia="en-AU" w:bidi="en-AU"/>
      </w:rPr>
    </w:lvl>
    <w:lvl w:ilvl="3" w:tplc="4E5C7918">
      <w:numFmt w:val="bullet"/>
      <w:lvlText w:val="•"/>
      <w:lvlJc w:val="left"/>
      <w:pPr>
        <w:ind w:left="2573" w:hanging="171"/>
      </w:pPr>
      <w:rPr>
        <w:rFonts w:hint="default"/>
        <w:lang w:val="en-AU" w:eastAsia="en-AU" w:bidi="en-AU"/>
      </w:rPr>
    </w:lvl>
    <w:lvl w:ilvl="4" w:tplc="03AA1144">
      <w:numFmt w:val="bullet"/>
      <w:lvlText w:val="•"/>
      <w:lvlJc w:val="left"/>
      <w:pPr>
        <w:ind w:left="3337" w:hanging="171"/>
      </w:pPr>
      <w:rPr>
        <w:rFonts w:hint="default"/>
        <w:lang w:val="en-AU" w:eastAsia="en-AU" w:bidi="en-AU"/>
      </w:rPr>
    </w:lvl>
    <w:lvl w:ilvl="5" w:tplc="DF00AF62">
      <w:numFmt w:val="bullet"/>
      <w:lvlText w:val="•"/>
      <w:lvlJc w:val="left"/>
      <w:pPr>
        <w:ind w:left="4102" w:hanging="171"/>
      </w:pPr>
      <w:rPr>
        <w:rFonts w:hint="default"/>
        <w:lang w:val="en-AU" w:eastAsia="en-AU" w:bidi="en-AU"/>
      </w:rPr>
    </w:lvl>
    <w:lvl w:ilvl="6" w:tplc="C27EFD42">
      <w:numFmt w:val="bullet"/>
      <w:lvlText w:val="•"/>
      <w:lvlJc w:val="left"/>
      <w:pPr>
        <w:ind w:left="4866" w:hanging="171"/>
      </w:pPr>
      <w:rPr>
        <w:rFonts w:hint="default"/>
        <w:lang w:val="en-AU" w:eastAsia="en-AU" w:bidi="en-AU"/>
      </w:rPr>
    </w:lvl>
    <w:lvl w:ilvl="7" w:tplc="967A3EE4">
      <w:numFmt w:val="bullet"/>
      <w:lvlText w:val="•"/>
      <w:lvlJc w:val="left"/>
      <w:pPr>
        <w:ind w:left="5630" w:hanging="171"/>
      </w:pPr>
      <w:rPr>
        <w:rFonts w:hint="default"/>
        <w:lang w:val="en-AU" w:eastAsia="en-AU" w:bidi="en-AU"/>
      </w:rPr>
    </w:lvl>
    <w:lvl w:ilvl="8" w:tplc="FB324DCE">
      <w:numFmt w:val="bullet"/>
      <w:lvlText w:val="•"/>
      <w:lvlJc w:val="left"/>
      <w:pPr>
        <w:ind w:left="6395" w:hanging="171"/>
      </w:pPr>
      <w:rPr>
        <w:rFonts w:hint="default"/>
        <w:lang w:val="en-AU" w:eastAsia="en-AU" w:bidi="en-AU"/>
      </w:rPr>
    </w:lvl>
  </w:abstractNum>
  <w:abstractNum w:abstractNumId="65" w15:restartNumberingAfterBreak="0">
    <w:nsid w:val="46B7180F"/>
    <w:multiLevelType w:val="hybridMultilevel"/>
    <w:tmpl w:val="7FA2ECC4"/>
    <w:lvl w:ilvl="0" w:tplc="10945562">
      <w:start w:val="1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8896B30"/>
    <w:multiLevelType w:val="hybridMultilevel"/>
    <w:tmpl w:val="B58AF9DE"/>
    <w:lvl w:ilvl="0" w:tplc="46F23070">
      <w:numFmt w:val="bullet"/>
      <w:lvlText w:val=""/>
      <w:lvlJc w:val="left"/>
      <w:pPr>
        <w:ind w:left="278" w:hanging="171"/>
      </w:pPr>
      <w:rPr>
        <w:rFonts w:ascii="Symbol" w:eastAsia="Symbol" w:hAnsi="Symbol" w:cs="Symbol" w:hint="default"/>
        <w:w w:val="99"/>
        <w:sz w:val="19"/>
        <w:szCs w:val="19"/>
        <w:lang w:val="en-AU" w:eastAsia="en-AU" w:bidi="en-AU"/>
      </w:rPr>
    </w:lvl>
    <w:lvl w:ilvl="1" w:tplc="AA48FF76">
      <w:numFmt w:val="bullet"/>
      <w:lvlText w:val="•"/>
      <w:lvlJc w:val="left"/>
      <w:pPr>
        <w:ind w:left="1044" w:hanging="171"/>
      </w:pPr>
      <w:rPr>
        <w:rFonts w:hint="default"/>
        <w:lang w:val="en-AU" w:eastAsia="en-AU" w:bidi="en-AU"/>
      </w:rPr>
    </w:lvl>
    <w:lvl w:ilvl="2" w:tplc="1A3EFC36">
      <w:numFmt w:val="bullet"/>
      <w:lvlText w:val="•"/>
      <w:lvlJc w:val="left"/>
      <w:pPr>
        <w:ind w:left="1808" w:hanging="171"/>
      </w:pPr>
      <w:rPr>
        <w:rFonts w:hint="default"/>
        <w:lang w:val="en-AU" w:eastAsia="en-AU" w:bidi="en-AU"/>
      </w:rPr>
    </w:lvl>
    <w:lvl w:ilvl="3" w:tplc="49DE1648">
      <w:numFmt w:val="bullet"/>
      <w:lvlText w:val="•"/>
      <w:lvlJc w:val="left"/>
      <w:pPr>
        <w:ind w:left="2573" w:hanging="171"/>
      </w:pPr>
      <w:rPr>
        <w:rFonts w:hint="default"/>
        <w:lang w:val="en-AU" w:eastAsia="en-AU" w:bidi="en-AU"/>
      </w:rPr>
    </w:lvl>
    <w:lvl w:ilvl="4" w:tplc="5040038C">
      <w:numFmt w:val="bullet"/>
      <w:lvlText w:val="•"/>
      <w:lvlJc w:val="left"/>
      <w:pPr>
        <w:ind w:left="3337" w:hanging="171"/>
      </w:pPr>
      <w:rPr>
        <w:rFonts w:hint="default"/>
        <w:lang w:val="en-AU" w:eastAsia="en-AU" w:bidi="en-AU"/>
      </w:rPr>
    </w:lvl>
    <w:lvl w:ilvl="5" w:tplc="72C08CE8">
      <w:numFmt w:val="bullet"/>
      <w:lvlText w:val="•"/>
      <w:lvlJc w:val="left"/>
      <w:pPr>
        <w:ind w:left="4102" w:hanging="171"/>
      </w:pPr>
      <w:rPr>
        <w:rFonts w:hint="default"/>
        <w:lang w:val="en-AU" w:eastAsia="en-AU" w:bidi="en-AU"/>
      </w:rPr>
    </w:lvl>
    <w:lvl w:ilvl="6" w:tplc="3CA2A152">
      <w:numFmt w:val="bullet"/>
      <w:lvlText w:val="•"/>
      <w:lvlJc w:val="left"/>
      <w:pPr>
        <w:ind w:left="4866" w:hanging="171"/>
      </w:pPr>
      <w:rPr>
        <w:rFonts w:hint="default"/>
        <w:lang w:val="en-AU" w:eastAsia="en-AU" w:bidi="en-AU"/>
      </w:rPr>
    </w:lvl>
    <w:lvl w:ilvl="7" w:tplc="4D4E2800">
      <w:numFmt w:val="bullet"/>
      <w:lvlText w:val="•"/>
      <w:lvlJc w:val="left"/>
      <w:pPr>
        <w:ind w:left="5630" w:hanging="171"/>
      </w:pPr>
      <w:rPr>
        <w:rFonts w:hint="default"/>
        <w:lang w:val="en-AU" w:eastAsia="en-AU" w:bidi="en-AU"/>
      </w:rPr>
    </w:lvl>
    <w:lvl w:ilvl="8" w:tplc="D5EEC0B2">
      <w:numFmt w:val="bullet"/>
      <w:lvlText w:val="•"/>
      <w:lvlJc w:val="left"/>
      <w:pPr>
        <w:ind w:left="6395" w:hanging="171"/>
      </w:pPr>
      <w:rPr>
        <w:rFonts w:hint="default"/>
        <w:lang w:val="en-AU" w:eastAsia="en-AU" w:bidi="en-AU"/>
      </w:rPr>
    </w:lvl>
  </w:abstractNum>
  <w:abstractNum w:abstractNumId="67" w15:restartNumberingAfterBreak="0">
    <w:nsid w:val="4A4B6598"/>
    <w:multiLevelType w:val="hybridMultilevel"/>
    <w:tmpl w:val="8E224274"/>
    <w:lvl w:ilvl="0" w:tplc="CFA230EC">
      <w:numFmt w:val="bullet"/>
      <w:lvlText w:val=""/>
      <w:lvlJc w:val="left"/>
      <w:pPr>
        <w:ind w:left="282" w:hanging="171"/>
      </w:pPr>
      <w:rPr>
        <w:rFonts w:ascii="Symbol" w:eastAsia="Symbol" w:hAnsi="Symbol" w:cs="Symbol" w:hint="default"/>
        <w:w w:val="99"/>
        <w:sz w:val="19"/>
        <w:szCs w:val="19"/>
        <w:lang w:val="en-AU" w:eastAsia="en-AU" w:bidi="en-AU"/>
      </w:rPr>
    </w:lvl>
    <w:lvl w:ilvl="1" w:tplc="31222DBA">
      <w:numFmt w:val="bullet"/>
      <w:lvlText w:val="•"/>
      <w:lvlJc w:val="left"/>
      <w:pPr>
        <w:ind w:left="519" w:hanging="171"/>
      </w:pPr>
      <w:rPr>
        <w:rFonts w:hint="default"/>
        <w:lang w:val="en-AU" w:eastAsia="en-AU" w:bidi="en-AU"/>
      </w:rPr>
    </w:lvl>
    <w:lvl w:ilvl="2" w:tplc="8BE42AEA">
      <w:numFmt w:val="bullet"/>
      <w:lvlText w:val="•"/>
      <w:lvlJc w:val="left"/>
      <w:pPr>
        <w:ind w:left="758" w:hanging="171"/>
      </w:pPr>
      <w:rPr>
        <w:rFonts w:hint="default"/>
        <w:lang w:val="en-AU" w:eastAsia="en-AU" w:bidi="en-AU"/>
      </w:rPr>
    </w:lvl>
    <w:lvl w:ilvl="3" w:tplc="D2409CCA">
      <w:numFmt w:val="bullet"/>
      <w:lvlText w:val="•"/>
      <w:lvlJc w:val="left"/>
      <w:pPr>
        <w:ind w:left="997" w:hanging="171"/>
      </w:pPr>
      <w:rPr>
        <w:rFonts w:hint="default"/>
        <w:lang w:val="en-AU" w:eastAsia="en-AU" w:bidi="en-AU"/>
      </w:rPr>
    </w:lvl>
    <w:lvl w:ilvl="4" w:tplc="6826EBFC">
      <w:numFmt w:val="bullet"/>
      <w:lvlText w:val="•"/>
      <w:lvlJc w:val="left"/>
      <w:pPr>
        <w:ind w:left="1236" w:hanging="171"/>
      </w:pPr>
      <w:rPr>
        <w:rFonts w:hint="default"/>
        <w:lang w:val="en-AU" w:eastAsia="en-AU" w:bidi="en-AU"/>
      </w:rPr>
    </w:lvl>
    <w:lvl w:ilvl="5" w:tplc="A160850A">
      <w:numFmt w:val="bullet"/>
      <w:lvlText w:val="•"/>
      <w:lvlJc w:val="left"/>
      <w:pPr>
        <w:ind w:left="1476" w:hanging="171"/>
      </w:pPr>
      <w:rPr>
        <w:rFonts w:hint="default"/>
        <w:lang w:val="en-AU" w:eastAsia="en-AU" w:bidi="en-AU"/>
      </w:rPr>
    </w:lvl>
    <w:lvl w:ilvl="6" w:tplc="6C5434F6">
      <w:numFmt w:val="bullet"/>
      <w:lvlText w:val="•"/>
      <w:lvlJc w:val="left"/>
      <w:pPr>
        <w:ind w:left="1715" w:hanging="171"/>
      </w:pPr>
      <w:rPr>
        <w:rFonts w:hint="default"/>
        <w:lang w:val="en-AU" w:eastAsia="en-AU" w:bidi="en-AU"/>
      </w:rPr>
    </w:lvl>
    <w:lvl w:ilvl="7" w:tplc="15F0157A">
      <w:numFmt w:val="bullet"/>
      <w:lvlText w:val="•"/>
      <w:lvlJc w:val="left"/>
      <w:pPr>
        <w:ind w:left="1954" w:hanging="171"/>
      </w:pPr>
      <w:rPr>
        <w:rFonts w:hint="default"/>
        <w:lang w:val="en-AU" w:eastAsia="en-AU" w:bidi="en-AU"/>
      </w:rPr>
    </w:lvl>
    <w:lvl w:ilvl="8" w:tplc="6C7EA902">
      <w:numFmt w:val="bullet"/>
      <w:lvlText w:val="•"/>
      <w:lvlJc w:val="left"/>
      <w:pPr>
        <w:ind w:left="2193" w:hanging="171"/>
      </w:pPr>
      <w:rPr>
        <w:rFonts w:hint="default"/>
        <w:lang w:val="en-AU" w:eastAsia="en-AU" w:bidi="en-AU"/>
      </w:rPr>
    </w:lvl>
  </w:abstractNum>
  <w:abstractNum w:abstractNumId="68" w15:restartNumberingAfterBreak="0">
    <w:nsid w:val="4E5C619A"/>
    <w:multiLevelType w:val="hybridMultilevel"/>
    <w:tmpl w:val="5F98C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4F1B7842"/>
    <w:multiLevelType w:val="hybridMultilevel"/>
    <w:tmpl w:val="9A149974"/>
    <w:lvl w:ilvl="0" w:tplc="93A23854">
      <w:numFmt w:val="bullet"/>
      <w:lvlText w:val=""/>
      <w:lvlJc w:val="left"/>
      <w:pPr>
        <w:ind w:left="276" w:hanging="171"/>
      </w:pPr>
      <w:rPr>
        <w:rFonts w:ascii="Symbol" w:eastAsia="Symbol" w:hAnsi="Symbol" w:cs="Symbol" w:hint="default"/>
        <w:w w:val="99"/>
        <w:sz w:val="19"/>
        <w:szCs w:val="19"/>
        <w:lang w:val="en-AU" w:eastAsia="en-AU" w:bidi="en-AU"/>
      </w:rPr>
    </w:lvl>
    <w:lvl w:ilvl="1" w:tplc="6D20BFB8">
      <w:numFmt w:val="bullet"/>
      <w:lvlText w:val="•"/>
      <w:lvlJc w:val="left"/>
      <w:pPr>
        <w:ind w:left="519" w:hanging="171"/>
      </w:pPr>
      <w:rPr>
        <w:rFonts w:hint="default"/>
        <w:lang w:val="en-AU" w:eastAsia="en-AU" w:bidi="en-AU"/>
      </w:rPr>
    </w:lvl>
    <w:lvl w:ilvl="2" w:tplc="ADD428C0">
      <w:numFmt w:val="bullet"/>
      <w:lvlText w:val="•"/>
      <w:lvlJc w:val="left"/>
      <w:pPr>
        <w:ind w:left="758" w:hanging="171"/>
      </w:pPr>
      <w:rPr>
        <w:rFonts w:hint="default"/>
        <w:lang w:val="en-AU" w:eastAsia="en-AU" w:bidi="en-AU"/>
      </w:rPr>
    </w:lvl>
    <w:lvl w:ilvl="3" w:tplc="B69E759C">
      <w:numFmt w:val="bullet"/>
      <w:lvlText w:val="•"/>
      <w:lvlJc w:val="left"/>
      <w:pPr>
        <w:ind w:left="997" w:hanging="171"/>
      </w:pPr>
      <w:rPr>
        <w:rFonts w:hint="default"/>
        <w:lang w:val="en-AU" w:eastAsia="en-AU" w:bidi="en-AU"/>
      </w:rPr>
    </w:lvl>
    <w:lvl w:ilvl="4" w:tplc="599E7CB8">
      <w:numFmt w:val="bullet"/>
      <w:lvlText w:val="•"/>
      <w:lvlJc w:val="left"/>
      <w:pPr>
        <w:ind w:left="1236" w:hanging="171"/>
      </w:pPr>
      <w:rPr>
        <w:rFonts w:hint="default"/>
        <w:lang w:val="en-AU" w:eastAsia="en-AU" w:bidi="en-AU"/>
      </w:rPr>
    </w:lvl>
    <w:lvl w:ilvl="5" w:tplc="FC6C6AD2">
      <w:numFmt w:val="bullet"/>
      <w:lvlText w:val="•"/>
      <w:lvlJc w:val="left"/>
      <w:pPr>
        <w:ind w:left="1475" w:hanging="171"/>
      </w:pPr>
      <w:rPr>
        <w:rFonts w:hint="default"/>
        <w:lang w:val="en-AU" w:eastAsia="en-AU" w:bidi="en-AU"/>
      </w:rPr>
    </w:lvl>
    <w:lvl w:ilvl="6" w:tplc="942A9CEC">
      <w:numFmt w:val="bullet"/>
      <w:lvlText w:val="•"/>
      <w:lvlJc w:val="left"/>
      <w:pPr>
        <w:ind w:left="1714" w:hanging="171"/>
      </w:pPr>
      <w:rPr>
        <w:rFonts w:hint="default"/>
        <w:lang w:val="en-AU" w:eastAsia="en-AU" w:bidi="en-AU"/>
      </w:rPr>
    </w:lvl>
    <w:lvl w:ilvl="7" w:tplc="AF98F19C">
      <w:numFmt w:val="bullet"/>
      <w:lvlText w:val="•"/>
      <w:lvlJc w:val="left"/>
      <w:pPr>
        <w:ind w:left="1953" w:hanging="171"/>
      </w:pPr>
      <w:rPr>
        <w:rFonts w:hint="default"/>
        <w:lang w:val="en-AU" w:eastAsia="en-AU" w:bidi="en-AU"/>
      </w:rPr>
    </w:lvl>
    <w:lvl w:ilvl="8" w:tplc="885CD356">
      <w:numFmt w:val="bullet"/>
      <w:lvlText w:val="•"/>
      <w:lvlJc w:val="left"/>
      <w:pPr>
        <w:ind w:left="2192" w:hanging="171"/>
      </w:pPr>
      <w:rPr>
        <w:rFonts w:hint="default"/>
        <w:lang w:val="en-AU" w:eastAsia="en-AU" w:bidi="en-AU"/>
      </w:rPr>
    </w:lvl>
  </w:abstractNum>
  <w:abstractNum w:abstractNumId="70" w15:restartNumberingAfterBreak="0">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15:restartNumberingAfterBreak="0">
    <w:nsid w:val="54731982"/>
    <w:multiLevelType w:val="hybridMultilevel"/>
    <w:tmpl w:val="8578E18E"/>
    <w:lvl w:ilvl="0" w:tplc="ADEA588A">
      <w:numFmt w:val="bullet"/>
      <w:lvlText w:val=""/>
      <w:lvlJc w:val="left"/>
      <w:pPr>
        <w:ind w:left="278" w:hanging="171"/>
      </w:pPr>
      <w:rPr>
        <w:rFonts w:ascii="Symbol" w:eastAsia="Symbol" w:hAnsi="Symbol" w:cs="Symbol" w:hint="default"/>
        <w:w w:val="99"/>
        <w:sz w:val="19"/>
        <w:szCs w:val="19"/>
        <w:lang w:val="en-AU" w:eastAsia="en-AU" w:bidi="en-AU"/>
      </w:rPr>
    </w:lvl>
    <w:lvl w:ilvl="1" w:tplc="29FC04FA">
      <w:numFmt w:val="bullet"/>
      <w:lvlText w:val="•"/>
      <w:lvlJc w:val="left"/>
      <w:pPr>
        <w:ind w:left="1044" w:hanging="171"/>
      </w:pPr>
      <w:rPr>
        <w:rFonts w:hint="default"/>
        <w:lang w:val="en-AU" w:eastAsia="en-AU" w:bidi="en-AU"/>
      </w:rPr>
    </w:lvl>
    <w:lvl w:ilvl="2" w:tplc="5C022C40">
      <w:numFmt w:val="bullet"/>
      <w:lvlText w:val="•"/>
      <w:lvlJc w:val="left"/>
      <w:pPr>
        <w:ind w:left="1808" w:hanging="171"/>
      </w:pPr>
      <w:rPr>
        <w:rFonts w:hint="default"/>
        <w:lang w:val="en-AU" w:eastAsia="en-AU" w:bidi="en-AU"/>
      </w:rPr>
    </w:lvl>
    <w:lvl w:ilvl="3" w:tplc="E84E8CE2">
      <w:numFmt w:val="bullet"/>
      <w:lvlText w:val="•"/>
      <w:lvlJc w:val="left"/>
      <w:pPr>
        <w:ind w:left="2573" w:hanging="171"/>
      </w:pPr>
      <w:rPr>
        <w:rFonts w:hint="default"/>
        <w:lang w:val="en-AU" w:eastAsia="en-AU" w:bidi="en-AU"/>
      </w:rPr>
    </w:lvl>
    <w:lvl w:ilvl="4" w:tplc="575E1606">
      <w:numFmt w:val="bullet"/>
      <w:lvlText w:val="•"/>
      <w:lvlJc w:val="left"/>
      <w:pPr>
        <w:ind w:left="3337" w:hanging="171"/>
      </w:pPr>
      <w:rPr>
        <w:rFonts w:hint="default"/>
        <w:lang w:val="en-AU" w:eastAsia="en-AU" w:bidi="en-AU"/>
      </w:rPr>
    </w:lvl>
    <w:lvl w:ilvl="5" w:tplc="5712EA28">
      <w:numFmt w:val="bullet"/>
      <w:lvlText w:val="•"/>
      <w:lvlJc w:val="left"/>
      <w:pPr>
        <w:ind w:left="4102" w:hanging="171"/>
      </w:pPr>
      <w:rPr>
        <w:rFonts w:hint="default"/>
        <w:lang w:val="en-AU" w:eastAsia="en-AU" w:bidi="en-AU"/>
      </w:rPr>
    </w:lvl>
    <w:lvl w:ilvl="6" w:tplc="8A08B920">
      <w:numFmt w:val="bullet"/>
      <w:lvlText w:val="•"/>
      <w:lvlJc w:val="left"/>
      <w:pPr>
        <w:ind w:left="4866" w:hanging="171"/>
      </w:pPr>
      <w:rPr>
        <w:rFonts w:hint="default"/>
        <w:lang w:val="en-AU" w:eastAsia="en-AU" w:bidi="en-AU"/>
      </w:rPr>
    </w:lvl>
    <w:lvl w:ilvl="7" w:tplc="893EA228">
      <w:numFmt w:val="bullet"/>
      <w:lvlText w:val="•"/>
      <w:lvlJc w:val="left"/>
      <w:pPr>
        <w:ind w:left="5630" w:hanging="171"/>
      </w:pPr>
      <w:rPr>
        <w:rFonts w:hint="default"/>
        <w:lang w:val="en-AU" w:eastAsia="en-AU" w:bidi="en-AU"/>
      </w:rPr>
    </w:lvl>
    <w:lvl w:ilvl="8" w:tplc="6A36FED4">
      <w:numFmt w:val="bullet"/>
      <w:lvlText w:val="•"/>
      <w:lvlJc w:val="left"/>
      <w:pPr>
        <w:ind w:left="6395" w:hanging="171"/>
      </w:pPr>
      <w:rPr>
        <w:rFonts w:hint="default"/>
        <w:lang w:val="en-AU" w:eastAsia="en-AU" w:bidi="en-AU"/>
      </w:rPr>
    </w:lvl>
  </w:abstractNum>
  <w:abstractNum w:abstractNumId="72" w15:restartNumberingAfterBreak="0">
    <w:nsid w:val="558F146F"/>
    <w:multiLevelType w:val="hybridMultilevel"/>
    <w:tmpl w:val="27C29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5A31B35"/>
    <w:multiLevelType w:val="multilevel"/>
    <w:tmpl w:val="670C9992"/>
    <w:styleLink w:val="ListGroupListNumberBullets"/>
    <w:lvl w:ilvl="0">
      <w:start w:val="1"/>
      <w:numFmt w:val="decimal"/>
      <w:lvlText w:val="%1."/>
      <w:lvlJc w:val="left"/>
      <w:pPr>
        <w:tabs>
          <w:tab w:val="num" w:pos="397"/>
        </w:tabs>
        <w:ind w:left="397" w:hanging="397"/>
      </w:pPr>
      <w:rPr>
        <w:rFonts w:hint="default"/>
      </w:rPr>
    </w:lvl>
    <w:lvl w:ilvl="1">
      <w:start w:val="1"/>
      <w:numFmt w:val="bullet"/>
      <w:pStyle w:val="ListNumberbullet"/>
      <w:lvlText w:val=""/>
      <w:lvlJc w:val="left"/>
      <w:pPr>
        <w:tabs>
          <w:tab w:val="num" w:pos="681"/>
        </w:tabs>
        <w:ind w:left="681" w:hanging="284"/>
      </w:pPr>
      <w:rPr>
        <w:rFonts w:ascii="Symbol" w:hAnsi="Symbol" w:hint="default"/>
        <w:color w:val="auto"/>
      </w:rPr>
    </w:lvl>
    <w:lvl w:ilvl="2">
      <w:start w:val="1"/>
      <w:numFmt w:val="bullet"/>
      <w:pStyle w:val="ListNumberbullet2"/>
      <w:lvlText w:val="­"/>
      <w:lvlJc w:val="left"/>
      <w:pPr>
        <w:tabs>
          <w:tab w:val="num" w:pos="964"/>
        </w:tabs>
        <w:ind w:left="964" w:hanging="284"/>
      </w:pPr>
      <w:rPr>
        <w:rFonts w:ascii="Courier New" w:hAnsi="Courier New" w:hint="default"/>
      </w:rPr>
    </w:lvl>
    <w:lvl w:ilvl="3">
      <w:start w:val="1"/>
      <w:numFmt w:val="none"/>
      <w:lvlText w:val=""/>
      <w:lvlJc w:val="left"/>
      <w:pPr>
        <w:ind w:left="1249" w:hanging="397"/>
      </w:pPr>
      <w:rPr>
        <w:rFonts w:hint="default"/>
      </w:rPr>
    </w:lvl>
    <w:lvl w:ilvl="4">
      <w:start w:val="1"/>
      <w:numFmt w:val="none"/>
      <w:lvlText w:val=""/>
      <w:lvlJc w:val="left"/>
      <w:pPr>
        <w:ind w:left="1533" w:hanging="397"/>
      </w:pPr>
      <w:rPr>
        <w:rFonts w:hint="default"/>
      </w:rPr>
    </w:lvl>
    <w:lvl w:ilvl="5">
      <w:start w:val="1"/>
      <w:numFmt w:val="none"/>
      <w:lvlText w:val=""/>
      <w:lvlJc w:val="left"/>
      <w:pPr>
        <w:ind w:left="1817" w:hanging="397"/>
      </w:pPr>
      <w:rPr>
        <w:rFonts w:hint="default"/>
      </w:rPr>
    </w:lvl>
    <w:lvl w:ilvl="6">
      <w:start w:val="1"/>
      <w:numFmt w:val="none"/>
      <w:lvlText w:val=""/>
      <w:lvlJc w:val="left"/>
      <w:pPr>
        <w:ind w:left="2101" w:hanging="397"/>
      </w:pPr>
      <w:rPr>
        <w:rFonts w:hint="default"/>
      </w:rPr>
    </w:lvl>
    <w:lvl w:ilvl="7">
      <w:start w:val="1"/>
      <w:numFmt w:val="none"/>
      <w:lvlText w:val=""/>
      <w:lvlJc w:val="left"/>
      <w:pPr>
        <w:ind w:left="2385" w:hanging="397"/>
      </w:pPr>
      <w:rPr>
        <w:rFonts w:hint="default"/>
      </w:rPr>
    </w:lvl>
    <w:lvl w:ilvl="8">
      <w:start w:val="1"/>
      <w:numFmt w:val="none"/>
      <w:lvlText w:val=""/>
      <w:lvlJc w:val="left"/>
      <w:pPr>
        <w:ind w:left="2669" w:hanging="397"/>
      </w:pPr>
      <w:rPr>
        <w:rFonts w:hint="default"/>
      </w:rPr>
    </w:lvl>
  </w:abstractNum>
  <w:abstractNum w:abstractNumId="74" w15:restartNumberingAfterBreak="0">
    <w:nsid w:val="56526096"/>
    <w:multiLevelType w:val="hybridMultilevel"/>
    <w:tmpl w:val="26EED1BE"/>
    <w:lvl w:ilvl="0" w:tplc="01906E4C">
      <w:numFmt w:val="bullet"/>
      <w:lvlText w:val=""/>
      <w:lvlJc w:val="left"/>
      <w:pPr>
        <w:ind w:left="278" w:hanging="171"/>
      </w:pPr>
      <w:rPr>
        <w:rFonts w:ascii="Symbol" w:eastAsia="Symbol" w:hAnsi="Symbol" w:cs="Symbol" w:hint="default"/>
        <w:w w:val="99"/>
        <w:sz w:val="19"/>
        <w:szCs w:val="19"/>
        <w:lang w:val="en-AU" w:eastAsia="en-AU" w:bidi="en-AU"/>
      </w:rPr>
    </w:lvl>
    <w:lvl w:ilvl="1" w:tplc="E1CCE9C2">
      <w:numFmt w:val="bullet"/>
      <w:lvlText w:val="•"/>
      <w:lvlJc w:val="left"/>
      <w:pPr>
        <w:ind w:left="1157" w:hanging="171"/>
      </w:pPr>
      <w:rPr>
        <w:rFonts w:hint="default"/>
        <w:lang w:val="en-AU" w:eastAsia="en-AU" w:bidi="en-AU"/>
      </w:rPr>
    </w:lvl>
    <w:lvl w:ilvl="2" w:tplc="5FBAC788">
      <w:numFmt w:val="bullet"/>
      <w:lvlText w:val="•"/>
      <w:lvlJc w:val="left"/>
      <w:pPr>
        <w:ind w:left="2035" w:hanging="171"/>
      </w:pPr>
      <w:rPr>
        <w:rFonts w:hint="default"/>
        <w:lang w:val="en-AU" w:eastAsia="en-AU" w:bidi="en-AU"/>
      </w:rPr>
    </w:lvl>
    <w:lvl w:ilvl="3" w:tplc="3266E632">
      <w:numFmt w:val="bullet"/>
      <w:lvlText w:val="•"/>
      <w:lvlJc w:val="left"/>
      <w:pPr>
        <w:ind w:left="2913" w:hanging="171"/>
      </w:pPr>
      <w:rPr>
        <w:rFonts w:hint="default"/>
        <w:lang w:val="en-AU" w:eastAsia="en-AU" w:bidi="en-AU"/>
      </w:rPr>
    </w:lvl>
    <w:lvl w:ilvl="4" w:tplc="A8CC3826">
      <w:numFmt w:val="bullet"/>
      <w:lvlText w:val="•"/>
      <w:lvlJc w:val="left"/>
      <w:pPr>
        <w:ind w:left="3791" w:hanging="171"/>
      </w:pPr>
      <w:rPr>
        <w:rFonts w:hint="default"/>
        <w:lang w:val="en-AU" w:eastAsia="en-AU" w:bidi="en-AU"/>
      </w:rPr>
    </w:lvl>
    <w:lvl w:ilvl="5" w:tplc="9AFAE5AE">
      <w:numFmt w:val="bullet"/>
      <w:lvlText w:val="•"/>
      <w:lvlJc w:val="left"/>
      <w:pPr>
        <w:ind w:left="4669" w:hanging="171"/>
      </w:pPr>
      <w:rPr>
        <w:rFonts w:hint="default"/>
        <w:lang w:val="en-AU" w:eastAsia="en-AU" w:bidi="en-AU"/>
      </w:rPr>
    </w:lvl>
    <w:lvl w:ilvl="6" w:tplc="FE28CBBE">
      <w:numFmt w:val="bullet"/>
      <w:lvlText w:val="•"/>
      <w:lvlJc w:val="left"/>
      <w:pPr>
        <w:ind w:left="5547" w:hanging="171"/>
      </w:pPr>
      <w:rPr>
        <w:rFonts w:hint="default"/>
        <w:lang w:val="en-AU" w:eastAsia="en-AU" w:bidi="en-AU"/>
      </w:rPr>
    </w:lvl>
    <w:lvl w:ilvl="7" w:tplc="CF42CB3E">
      <w:numFmt w:val="bullet"/>
      <w:lvlText w:val="•"/>
      <w:lvlJc w:val="left"/>
      <w:pPr>
        <w:ind w:left="6425" w:hanging="171"/>
      </w:pPr>
      <w:rPr>
        <w:rFonts w:hint="default"/>
        <w:lang w:val="en-AU" w:eastAsia="en-AU" w:bidi="en-AU"/>
      </w:rPr>
    </w:lvl>
    <w:lvl w:ilvl="8" w:tplc="B0C4FF9A">
      <w:numFmt w:val="bullet"/>
      <w:lvlText w:val="•"/>
      <w:lvlJc w:val="left"/>
      <w:pPr>
        <w:ind w:left="7303" w:hanging="171"/>
      </w:pPr>
      <w:rPr>
        <w:rFonts w:hint="default"/>
        <w:lang w:val="en-AU" w:eastAsia="en-AU" w:bidi="en-AU"/>
      </w:rPr>
    </w:lvl>
  </w:abstractNum>
  <w:abstractNum w:abstractNumId="75" w15:restartNumberingAfterBreak="0">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76" w15:restartNumberingAfterBreak="0">
    <w:nsid w:val="56EE2A41"/>
    <w:multiLevelType w:val="hybridMultilevel"/>
    <w:tmpl w:val="8D1E1B5E"/>
    <w:lvl w:ilvl="0" w:tplc="6E52C3B2">
      <w:numFmt w:val="bullet"/>
      <w:lvlText w:val=""/>
      <w:lvlJc w:val="left"/>
      <w:pPr>
        <w:ind w:left="282" w:hanging="171"/>
      </w:pPr>
      <w:rPr>
        <w:rFonts w:ascii="Symbol" w:eastAsia="Symbol" w:hAnsi="Symbol" w:cs="Symbol" w:hint="default"/>
        <w:w w:val="99"/>
        <w:sz w:val="19"/>
        <w:szCs w:val="19"/>
        <w:lang w:val="en-AU" w:eastAsia="en-AU" w:bidi="en-AU"/>
      </w:rPr>
    </w:lvl>
    <w:lvl w:ilvl="1" w:tplc="34D8A15C">
      <w:numFmt w:val="bullet"/>
      <w:lvlText w:val="•"/>
      <w:lvlJc w:val="left"/>
      <w:pPr>
        <w:ind w:left="519" w:hanging="171"/>
      </w:pPr>
      <w:rPr>
        <w:rFonts w:hint="default"/>
        <w:lang w:val="en-AU" w:eastAsia="en-AU" w:bidi="en-AU"/>
      </w:rPr>
    </w:lvl>
    <w:lvl w:ilvl="2" w:tplc="E53CD4F4">
      <w:numFmt w:val="bullet"/>
      <w:lvlText w:val="•"/>
      <w:lvlJc w:val="left"/>
      <w:pPr>
        <w:ind w:left="758" w:hanging="171"/>
      </w:pPr>
      <w:rPr>
        <w:rFonts w:hint="default"/>
        <w:lang w:val="en-AU" w:eastAsia="en-AU" w:bidi="en-AU"/>
      </w:rPr>
    </w:lvl>
    <w:lvl w:ilvl="3" w:tplc="308840D4">
      <w:numFmt w:val="bullet"/>
      <w:lvlText w:val="•"/>
      <w:lvlJc w:val="left"/>
      <w:pPr>
        <w:ind w:left="997" w:hanging="171"/>
      </w:pPr>
      <w:rPr>
        <w:rFonts w:hint="default"/>
        <w:lang w:val="en-AU" w:eastAsia="en-AU" w:bidi="en-AU"/>
      </w:rPr>
    </w:lvl>
    <w:lvl w:ilvl="4" w:tplc="7AD23456">
      <w:numFmt w:val="bullet"/>
      <w:lvlText w:val="•"/>
      <w:lvlJc w:val="left"/>
      <w:pPr>
        <w:ind w:left="1236" w:hanging="171"/>
      </w:pPr>
      <w:rPr>
        <w:rFonts w:hint="default"/>
        <w:lang w:val="en-AU" w:eastAsia="en-AU" w:bidi="en-AU"/>
      </w:rPr>
    </w:lvl>
    <w:lvl w:ilvl="5" w:tplc="4492041E">
      <w:numFmt w:val="bullet"/>
      <w:lvlText w:val="•"/>
      <w:lvlJc w:val="left"/>
      <w:pPr>
        <w:ind w:left="1476" w:hanging="171"/>
      </w:pPr>
      <w:rPr>
        <w:rFonts w:hint="default"/>
        <w:lang w:val="en-AU" w:eastAsia="en-AU" w:bidi="en-AU"/>
      </w:rPr>
    </w:lvl>
    <w:lvl w:ilvl="6" w:tplc="4A2021C6">
      <w:numFmt w:val="bullet"/>
      <w:lvlText w:val="•"/>
      <w:lvlJc w:val="left"/>
      <w:pPr>
        <w:ind w:left="1715" w:hanging="171"/>
      </w:pPr>
      <w:rPr>
        <w:rFonts w:hint="default"/>
        <w:lang w:val="en-AU" w:eastAsia="en-AU" w:bidi="en-AU"/>
      </w:rPr>
    </w:lvl>
    <w:lvl w:ilvl="7" w:tplc="1854CC42">
      <w:numFmt w:val="bullet"/>
      <w:lvlText w:val="•"/>
      <w:lvlJc w:val="left"/>
      <w:pPr>
        <w:ind w:left="1954" w:hanging="171"/>
      </w:pPr>
      <w:rPr>
        <w:rFonts w:hint="default"/>
        <w:lang w:val="en-AU" w:eastAsia="en-AU" w:bidi="en-AU"/>
      </w:rPr>
    </w:lvl>
    <w:lvl w:ilvl="8" w:tplc="B6B02E38">
      <w:numFmt w:val="bullet"/>
      <w:lvlText w:val="•"/>
      <w:lvlJc w:val="left"/>
      <w:pPr>
        <w:ind w:left="2193" w:hanging="171"/>
      </w:pPr>
      <w:rPr>
        <w:rFonts w:hint="default"/>
        <w:lang w:val="en-AU" w:eastAsia="en-AU" w:bidi="en-AU"/>
      </w:rPr>
    </w:lvl>
  </w:abstractNum>
  <w:abstractNum w:abstractNumId="77" w15:restartNumberingAfterBreak="0">
    <w:nsid w:val="598C14FA"/>
    <w:multiLevelType w:val="hybridMultilevel"/>
    <w:tmpl w:val="C23E7FF6"/>
    <w:lvl w:ilvl="0" w:tplc="6FC205FC">
      <w:numFmt w:val="bullet"/>
      <w:lvlText w:val=""/>
      <w:lvlJc w:val="left"/>
      <w:pPr>
        <w:ind w:left="277" w:hanging="171"/>
      </w:pPr>
      <w:rPr>
        <w:rFonts w:ascii="Symbol" w:eastAsia="Symbol" w:hAnsi="Symbol" w:cs="Symbol" w:hint="default"/>
        <w:w w:val="99"/>
        <w:sz w:val="19"/>
        <w:szCs w:val="19"/>
        <w:lang w:val="en-AU" w:eastAsia="en-AU" w:bidi="en-AU"/>
      </w:rPr>
    </w:lvl>
    <w:lvl w:ilvl="1" w:tplc="DD7A3B1C">
      <w:numFmt w:val="bullet"/>
      <w:lvlText w:val="•"/>
      <w:lvlJc w:val="left"/>
      <w:pPr>
        <w:ind w:left="519" w:hanging="171"/>
      </w:pPr>
      <w:rPr>
        <w:rFonts w:hint="default"/>
        <w:lang w:val="en-AU" w:eastAsia="en-AU" w:bidi="en-AU"/>
      </w:rPr>
    </w:lvl>
    <w:lvl w:ilvl="2" w:tplc="1960EB86">
      <w:numFmt w:val="bullet"/>
      <w:lvlText w:val="•"/>
      <w:lvlJc w:val="left"/>
      <w:pPr>
        <w:ind w:left="758" w:hanging="171"/>
      </w:pPr>
      <w:rPr>
        <w:rFonts w:hint="default"/>
        <w:lang w:val="en-AU" w:eastAsia="en-AU" w:bidi="en-AU"/>
      </w:rPr>
    </w:lvl>
    <w:lvl w:ilvl="3" w:tplc="0FF69D56">
      <w:numFmt w:val="bullet"/>
      <w:lvlText w:val="•"/>
      <w:lvlJc w:val="left"/>
      <w:pPr>
        <w:ind w:left="997" w:hanging="171"/>
      </w:pPr>
      <w:rPr>
        <w:rFonts w:hint="default"/>
        <w:lang w:val="en-AU" w:eastAsia="en-AU" w:bidi="en-AU"/>
      </w:rPr>
    </w:lvl>
    <w:lvl w:ilvl="4" w:tplc="868661F4">
      <w:numFmt w:val="bullet"/>
      <w:lvlText w:val="•"/>
      <w:lvlJc w:val="left"/>
      <w:pPr>
        <w:ind w:left="1236" w:hanging="171"/>
      </w:pPr>
      <w:rPr>
        <w:rFonts w:hint="default"/>
        <w:lang w:val="en-AU" w:eastAsia="en-AU" w:bidi="en-AU"/>
      </w:rPr>
    </w:lvl>
    <w:lvl w:ilvl="5" w:tplc="250A3B0E">
      <w:numFmt w:val="bullet"/>
      <w:lvlText w:val="•"/>
      <w:lvlJc w:val="left"/>
      <w:pPr>
        <w:ind w:left="1475" w:hanging="171"/>
      </w:pPr>
      <w:rPr>
        <w:rFonts w:hint="default"/>
        <w:lang w:val="en-AU" w:eastAsia="en-AU" w:bidi="en-AU"/>
      </w:rPr>
    </w:lvl>
    <w:lvl w:ilvl="6" w:tplc="D82A568A">
      <w:numFmt w:val="bullet"/>
      <w:lvlText w:val="•"/>
      <w:lvlJc w:val="left"/>
      <w:pPr>
        <w:ind w:left="1714" w:hanging="171"/>
      </w:pPr>
      <w:rPr>
        <w:rFonts w:hint="default"/>
        <w:lang w:val="en-AU" w:eastAsia="en-AU" w:bidi="en-AU"/>
      </w:rPr>
    </w:lvl>
    <w:lvl w:ilvl="7" w:tplc="587E454C">
      <w:numFmt w:val="bullet"/>
      <w:lvlText w:val="•"/>
      <w:lvlJc w:val="left"/>
      <w:pPr>
        <w:ind w:left="1953" w:hanging="171"/>
      </w:pPr>
      <w:rPr>
        <w:rFonts w:hint="default"/>
        <w:lang w:val="en-AU" w:eastAsia="en-AU" w:bidi="en-AU"/>
      </w:rPr>
    </w:lvl>
    <w:lvl w:ilvl="8" w:tplc="00E82F88">
      <w:numFmt w:val="bullet"/>
      <w:lvlText w:val="•"/>
      <w:lvlJc w:val="left"/>
      <w:pPr>
        <w:ind w:left="2192" w:hanging="171"/>
      </w:pPr>
      <w:rPr>
        <w:rFonts w:hint="default"/>
        <w:lang w:val="en-AU" w:eastAsia="en-AU" w:bidi="en-AU"/>
      </w:rPr>
    </w:lvl>
  </w:abstractNum>
  <w:abstractNum w:abstractNumId="78" w15:restartNumberingAfterBreak="0">
    <w:nsid w:val="5B714FB9"/>
    <w:multiLevelType w:val="hybridMultilevel"/>
    <w:tmpl w:val="7244F92E"/>
    <w:lvl w:ilvl="0" w:tplc="B210B712">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5BB4512F"/>
    <w:multiLevelType w:val="hybridMultilevel"/>
    <w:tmpl w:val="5F3014E0"/>
    <w:lvl w:ilvl="0" w:tplc="26D6257A">
      <w:numFmt w:val="bullet"/>
      <w:lvlText w:val=""/>
      <w:lvlJc w:val="left"/>
      <w:pPr>
        <w:ind w:left="277" w:hanging="171"/>
      </w:pPr>
      <w:rPr>
        <w:rFonts w:ascii="Symbol" w:eastAsia="Symbol" w:hAnsi="Symbol" w:cs="Symbol" w:hint="default"/>
        <w:w w:val="99"/>
        <w:sz w:val="19"/>
        <w:szCs w:val="19"/>
        <w:lang w:val="en-AU" w:eastAsia="en-AU" w:bidi="en-AU"/>
      </w:rPr>
    </w:lvl>
    <w:lvl w:ilvl="1" w:tplc="08668A64">
      <w:numFmt w:val="bullet"/>
      <w:lvlText w:val="•"/>
      <w:lvlJc w:val="left"/>
      <w:pPr>
        <w:ind w:left="519" w:hanging="171"/>
      </w:pPr>
      <w:rPr>
        <w:rFonts w:hint="default"/>
        <w:lang w:val="en-AU" w:eastAsia="en-AU" w:bidi="en-AU"/>
      </w:rPr>
    </w:lvl>
    <w:lvl w:ilvl="2" w:tplc="A5FC5726">
      <w:numFmt w:val="bullet"/>
      <w:lvlText w:val="•"/>
      <w:lvlJc w:val="left"/>
      <w:pPr>
        <w:ind w:left="758" w:hanging="171"/>
      </w:pPr>
      <w:rPr>
        <w:rFonts w:hint="default"/>
        <w:lang w:val="en-AU" w:eastAsia="en-AU" w:bidi="en-AU"/>
      </w:rPr>
    </w:lvl>
    <w:lvl w:ilvl="3" w:tplc="A9CC65FA">
      <w:numFmt w:val="bullet"/>
      <w:lvlText w:val="•"/>
      <w:lvlJc w:val="left"/>
      <w:pPr>
        <w:ind w:left="997" w:hanging="171"/>
      </w:pPr>
      <w:rPr>
        <w:rFonts w:hint="default"/>
        <w:lang w:val="en-AU" w:eastAsia="en-AU" w:bidi="en-AU"/>
      </w:rPr>
    </w:lvl>
    <w:lvl w:ilvl="4" w:tplc="B0DC6DD0">
      <w:numFmt w:val="bullet"/>
      <w:lvlText w:val="•"/>
      <w:lvlJc w:val="left"/>
      <w:pPr>
        <w:ind w:left="1236" w:hanging="171"/>
      </w:pPr>
      <w:rPr>
        <w:rFonts w:hint="default"/>
        <w:lang w:val="en-AU" w:eastAsia="en-AU" w:bidi="en-AU"/>
      </w:rPr>
    </w:lvl>
    <w:lvl w:ilvl="5" w:tplc="530202D8">
      <w:numFmt w:val="bullet"/>
      <w:lvlText w:val="•"/>
      <w:lvlJc w:val="left"/>
      <w:pPr>
        <w:ind w:left="1475" w:hanging="171"/>
      </w:pPr>
      <w:rPr>
        <w:rFonts w:hint="default"/>
        <w:lang w:val="en-AU" w:eastAsia="en-AU" w:bidi="en-AU"/>
      </w:rPr>
    </w:lvl>
    <w:lvl w:ilvl="6" w:tplc="65FE41D0">
      <w:numFmt w:val="bullet"/>
      <w:lvlText w:val="•"/>
      <w:lvlJc w:val="left"/>
      <w:pPr>
        <w:ind w:left="1714" w:hanging="171"/>
      </w:pPr>
      <w:rPr>
        <w:rFonts w:hint="default"/>
        <w:lang w:val="en-AU" w:eastAsia="en-AU" w:bidi="en-AU"/>
      </w:rPr>
    </w:lvl>
    <w:lvl w:ilvl="7" w:tplc="1DB0362C">
      <w:numFmt w:val="bullet"/>
      <w:lvlText w:val="•"/>
      <w:lvlJc w:val="left"/>
      <w:pPr>
        <w:ind w:left="1953" w:hanging="171"/>
      </w:pPr>
      <w:rPr>
        <w:rFonts w:hint="default"/>
        <w:lang w:val="en-AU" w:eastAsia="en-AU" w:bidi="en-AU"/>
      </w:rPr>
    </w:lvl>
    <w:lvl w:ilvl="8" w:tplc="7D8A98D6">
      <w:numFmt w:val="bullet"/>
      <w:lvlText w:val="•"/>
      <w:lvlJc w:val="left"/>
      <w:pPr>
        <w:ind w:left="2192" w:hanging="171"/>
      </w:pPr>
      <w:rPr>
        <w:rFonts w:hint="default"/>
        <w:lang w:val="en-AU" w:eastAsia="en-AU" w:bidi="en-AU"/>
      </w:rPr>
    </w:lvl>
  </w:abstractNum>
  <w:abstractNum w:abstractNumId="80" w15:restartNumberingAfterBreak="0">
    <w:nsid w:val="5CFF6CB9"/>
    <w:multiLevelType w:val="hybridMultilevel"/>
    <w:tmpl w:val="A190B0EA"/>
    <w:lvl w:ilvl="0" w:tplc="70968558">
      <w:numFmt w:val="bullet"/>
      <w:lvlText w:val=""/>
      <w:lvlJc w:val="left"/>
      <w:pPr>
        <w:ind w:left="278" w:hanging="171"/>
      </w:pPr>
      <w:rPr>
        <w:rFonts w:ascii="Symbol" w:eastAsia="Symbol" w:hAnsi="Symbol" w:cs="Symbol" w:hint="default"/>
        <w:w w:val="99"/>
        <w:sz w:val="19"/>
        <w:szCs w:val="19"/>
        <w:lang w:val="en-AU" w:eastAsia="en-AU" w:bidi="en-AU"/>
      </w:rPr>
    </w:lvl>
    <w:lvl w:ilvl="1" w:tplc="18024284">
      <w:numFmt w:val="bullet"/>
      <w:lvlText w:val="•"/>
      <w:lvlJc w:val="left"/>
      <w:pPr>
        <w:ind w:left="1044" w:hanging="171"/>
      </w:pPr>
      <w:rPr>
        <w:rFonts w:hint="default"/>
        <w:lang w:val="en-AU" w:eastAsia="en-AU" w:bidi="en-AU"/>
      </w:rPr>
    </w:lvl>
    <w:lvl w:ilvl="2" w:tplc="2B12B494">
      <w:numFmt w:val="bullet"/>
      <w:lvlText w:val="•"/>
      <w:lvlJc w:val="left"/>
      <w:pPr>
        <w:ind w:left="1808" w:hanging="171"/>
      </w:pPr>
      <w:rPr>
        <w:rFonts w:hint="default"/>
        <w:lang w:val="en-AU" w:eastAsia="en-AU" w:bidi="en-AU"/>
      </w:rPr>
    </w:lvl>
    <w:lvl w:ilvl="3" w:tplc="12DCCB42">
      <w:numFmt w:val="bullet"/>
      <w:lvlText w:val="•"/>
      <w:lvlJc w:val="left"/>
      <w:pPr>
        <w:ind w:left="2573" w:hanging="171"/>
      </w:pPr>
      <w:rPr>
        <w:rFonts w:hint="default"/>
        <w:lang w:val="en-AU" w:eastAsia="en-AU" w:bidi="en-AU"/>
      </w:rPr>
    </w:lvl>
    <w:lvl w:ilvl="4" w:tplc="37229D92">
      <w:numFmt w:val="bullet"/>
      <w:lvlText w:val="•"/>
      <w:lvlJc w:val="left"/>
      <w:pPr>
        <w:ind w:left="3337" w:hanging="171"/>
      </w:pPr>
      <w:rPr>
        <w:rFonts w:hint="default"/>
        <w:lang w:val="en-AU" w:eastAsia="en-AU" w:bidi="en-AU"/>
      </w:rPr>
    </w:lvl>
    <w:lvl w:ilvl="5" w:tplc="739A4644">
      <w:numFmt w:val="bullet"/>
      <w:lvlText w:val="•"/>
      <w:lvlJc w:val="left"/>
      <w:pPr>
        <w:ind w:left="4102" w:hanging="171"/>
      </w:pPr>
      <w:rPr>
        <w:rFonts w:hint="default"/>
        <w:lang w:val="en-AU" w:eastAsia="en-AU" w:bidi="en-AU"/>
      </w:rPr>
    </w:lvl>
    <w:lvl w:ilvl="6" w:tplc="20304F6A">
      <w:numFmt w:val="bullet"/>
      <w:lvlText w:val="•"/>
      <w:lvlJc w:val="left"/>
      <w:pPr>
        <w:ind w:left="4866" w:hanging="171"/>
      </w:pPr>
      <w:rPr>
        <w:rFonts w:hint="default"/>
        <w:lang w:val="en-AU" w:eastAsia="en-AU" w:bidi="en-AU"/>
      </w:rPr>
    </w:lvl>
    <w:lvl w:ilvl="7" w:tplc="17B8702E">
      <w:numFmt w:val="bullet"/>
      <w:lvlText w:val="•"/>
      <w:lvlJc w:val="left"/>
      <w:pPr>
        <w:ind w:left="5630" w:hanging="171"/>
      </w:pPr>
      <w:rPr>
        <w:rFonts w:hint="default"/>
        <w:lang w:val="en-AU" w:eastAsia="en-AU" w:bidi="en-AU"/>
      </w:rPr>
    </w:lvl>
    <w:lvl w:ilvl="8" w:tplc="213C5014">
      <w:numFmt w:val="bullet"/>
      <w:lvlText w:val="•"/>
      <w:lvlJc w:val="left"/>
      <w:pPr>
        <w:ind w:left="6395" w:hanging="171"/>
      </w:pPr>
      <w:rPr>
        <w:rFonts w:hint="default"/>
        <w:lang w:val="en-AU" w:eastAsia="en-AU" w:bidi="en-AU"/>
      </w:rPr>
    </w:lvl>
  </w:abstractNum>
  <w:abstractNum w:abstractNumId="81" w15:restartNumberingAfterBreak="0">
    <w:nsid w:val="5D5020ED"/>
    <w:multiLevelType w:val="hybridMultilevel"/>
    <w:tmpl w:val="C51A1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5E290630"/>
    <w:multiLevelType w:val="hybridMultilevel"/>
    <w:tmpl w:val="FF6A42D4"/>
    <w:lvl w:ilvl="0" w:tplc="4314CC38">
      <w:numFmt w:val="bullet"/>
      <w:lvlText w:val=""/>
      <w:lvlJc w:val="left"/>
      <w:pPr>
        <w:ind w:left="277" w:hanging="171"/>
      </w:pPr>
      <w:rPr>
        <w:rFonts w:ascii="Symbol" w:eastAsia="Symbol" w:hAnsi="Symbol" w:cs="Symbol" w:hint="default"/>
        <w:w w:val="99"/>
        <w:sz w:val="19"/>
        <w:szCs w:val="19"/>
        <w:lang w:val="en-AU" w:eastAsia="en-AU" w:bidi="en-AU"/>
      </w:rPr>
    </w:lvl>
    <w:lvl w:ilvl="1" w:tplc="27266A92">
      <w:numFmt w:val="bullet"/>
      <w:lvlText w:val="•"/>
      <w:lvlJc w:val="left"/>
      <w:pPr>
        <w:ind w:left="519" w:hanging="171"/>
      </w:pPr>
      <w:rPr>
        <w:rFonts w:hint="default"/>
        <w:lang w:val="en-AU" w:eastAsia="en-AU" w:bidi="en-AU"/>
      </w:rPr>
    </w:lvl>
    <w:lvl w:ilvl="2" w:tplc="F3D60612">
      <w:numFmt w:val="bullet"/>
      <w:lvlText w:val="•"/>
      <w:lvlJc w:val="left"/>
      <w:pPr>
        <w:ind w:left="758" w:hanging="171"/>
      </w:pPr>
      <w:rPr>
        <w:rFonts w:hint="default"/>
        <w:lang w:val="en-AU" w:eastAsia="en-AU" w:bidi="en-AU"/>
      </w:rPr>
    </w:lvl>
    <w:lvl w:ilvl="3" w:tplc="319467F0">
      <w:numFmt w:val="bullet"/>
      <w:lvlText w:val="•"/>
      <w:lvlJc w:val="left"/>
      <w:pPr>
        <w:ind w:left="997" w:hanging="171"/>
      </w:pPr>
      <w:rPr>
        <w:rFonts w:hint="default"/>
        <w:lang w:val="en-AU" w:eastAsia="en-AU" w:bidi="en-AU"/>
      </w:rPr>
    </w:lvl>
    <w:lvl w:ilvl="4" w:tplc="EFE60BF6">
      <w:numFmt w:val="bullet"/>
      <w:lvlText w:val="•"/>
      <w:lvlJc w:val="left"/>
      <w:pPr>
        <w:ind w:left="1236" w:hanging="171"/>
      </w:pPr>
      <w:rPr>
        <w:rFonts w:hint="default"/>
        <w:lang w:val="en-AU" w:eastAsia="en-AU" w:bidi="en-AU"/>
      </w:rPr>
    </w:lvl>
    <w:lvl w:ilvl="5" w:tplc="3C18E404">
      <w:numFmt w:val="bullet"/>
      <w:lvlText w:val="•"/>
      <w:lvlJc w:val="left"/>
      <w:pPr>
        <w:ind w:left="1475" w:hanging="171"/>
      </w:pPr>
      <w:rPr>
        <w:rFonts w:hint="default"/>
        <w:lang w:val="en-AU" w:eastAsia="en-AU" w:bidi="en-AU"/>
      </w:rPr>
    </w:lvl>
    <w:lvl w:ilvl="6" w:tplc="327C4F16">
      <w:numFmt w:val="bullet"/>
      <w:lvlText w:val="•"/>
      <w:lvlJc w:val="left"/>
      <w:pPr>
        <w:ind w:left="1714" w:hanging="171"/>
      </w:pPr>
      <w:rPr>
        <w:rFonts w:hint="default"/>
        <w:lang w:val="en-AU" w:eastAsia="en-AU" w:bidi="en-AU"/>
      </w:rPr>
    </w:lvl>
    <w:lvl w:ilvl="7" w:tplc="956A893C">
      <w:numFmt w:val="bullet"/>
      <w:lvlText w:val="•"/>
      <w:lvlJc w:val="left"/>
      <w:pPr>
        <w:ind w:left="1953" w:hanging="171"/>
      </w:pPr>
      <w:rPr>
        <w:rFonts w:hint="default"/>
        <w:lang w:val="en-AU" w:eastAsia="en-AU" w:bidi="en-AU"/>
      </w:rPr>
    </w:lvl>
    <w:lvl w:ilvl="8" w:tplc="3DF8C006">
      <w:numFmt w:val="bullet"/>
      <w:lvlText w:val="•"/>
      <w:lvlJc w:val="left"/>
      <w:pPr>
        <w:ind w:left="2192" w:hanging="171"/>
      </w:pPr>
      <w:rPr>
        <w:rFonts w:hint="default"/>
        <w:lang w:val="en-AU" w:eastAsia="en-AU" w:bidi="en-AU"/>
      </w:rPr>
    </w:lvl>
  </w:abstractNum>
  <w:abstractNum w:abstractNumId="83" w15:restartNumberingAfterBreak="0">
    <w:nsid w:val="5ED60F19"/>
    <w:multiLevelType w:val="multilevel"/>
    <w:tmpl w:val="B3684910"/>
    <w:styleLink w:val="ListNumber0"/>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60CC45EF"/>
    <w:multiLevelType w:val="hybridMultilevel"/>
    <w:tmpl w:val="5A3ABBD0"/>
    <w:lvl w:ilvl="0" w:tplc="B1E4E67E">
      <w:numFmt w:val="bullet"/>
      <w:lvlText w:val=""/>
      <w:lvlJc w:val="left"/>
      <w:pPr>
        <w:ind w:left="278" w:hanging="171"/>
      </w:pPr>
      <w:rPr>
        <w:rFonts w:ascii="Symbol" w:eastAsia="Symbol" w:hAnsi="Symbol" w:cs="Symbol" w:hint="default"/>
        <w:w w:val="99"/>
        <w:sz w:val="19"/>
        <w:szCs w:val="19"/>
        <w:lang w:val="en-AU" w:eastAsia="en-AU" w:bidi="en-AU"/>
      </w:rPr>
    </w:lvl>
    <w:lvl w:ilvl="1" w:tplc="322AC830">
      <w:numFmt w:val="bullet"/>
      <w:lvlText w:val="•"/>
      <w:lvlJc w:val="left"/>
      <w:pPr>
        <w:ind w:left="1044" w:hanging="171"/>
      </w:pPr>
      <w:rPr>
        <w:rFonts w:hint="default"/>
        <w:lang w:val="en-AU" w:eastAsia="en-AU" w:bidi="en-AU"/>
      </w:rPr>
    </w:lvl>
    <w:lvl w:ilvl="2" w:tplc="83E4370C">
      <w:numFmt w:val="bullet"/>
      <w:lvlText w:val="•"/>
      <w:lvlJc w:val="left"/>
      <w:pPr>
        <w:ind w:left="1808" w:hanging="171"/>
      </w:pPr>
      <w:rPr>
        <w:rFonts w:hint="default"/>
        <w:lang w:val="en-AU" w:eastAsia="en-AU" w:bidi="en-AU"/>
      </w:rPr>
    </w:lvl>
    <w:lvl w:ilvl="3" w:tplc="15FEFA26">
      <w:numFmt w:val="bullet"/>
      <w:lvlText w:val="•"/>
      <w:lvlJc w:val="left"/>
      <w:pPr>
        <w:ind w:left="2573" w:hanging="171"/>
      </w:pPr>
      <w:rPr>
        <w:rFonts w:hint="default"/>
        <w:lang w:val="en-AU" w:eastAsia="en-AU" w:bidi="en-AU"/>
      </w:rPr>
    </w:lvl>
    <w:lvl w:ilvl="4" w:tplc="3B92A33A">
      <w:numFmt w:val="bullet"/>
      <w:lvlText w:val="•"/>
      <w:lvlJc w:val="left"/>
      <w:pPr>
        <w:ind w:left="3337" w:hanging="171"/>
      </w:pPr>
      <w:rPr>
        <w:rFonts w:hint="default"/>
        <w:lang w:val="en-AU" w:eastAsia="en-AU" w:bidi="en-AU"/>
      </w:rPr>
    </w:lvl>
    <w:lvl w:ilvl="5" w:tplc="906AC1C6">
      <w:numFmt w:val="bullet"/>
      <w:lvlText w:val="•"/>
      <w:lvlJc w:val="left"/>
      <w:pPr>
        <w:ind w:left="4102" w:hanging="171"/>
      </w:pPr>
      <w:rPr>
        <w:rFonts w:hint="default"/>
        <w:lang w:val="en-AU" w:eastAsia="en-AU" w:bidi="en-AU"/>
      </w:rPr>
    </w:lvl>
    <w:lvl w:ilvl="6" w:tplc="4BF0AD5C">
      <w:numFmt w:val="bullet"/>
      <w:lvlText w:val="•"/>
      <w:lvlJc w:val="left"/>
      <w:pPr>
        <w:ind w:left="4866" w:hanging="171"/>
      </w:pPr>
      <w:rPr>
        <w:rFonts w:hint="default"/>
        <w:lang w:val="en-AU" w:eastAsia="en-AU" w:bidi="en-AU"/>
      </w:rPr>
    </w:lvl>
    <w:lvl w:ilvl="7" w:tplc="17E64B90">
      <w:numFmt w:val="bullet"/>
      <w:lvlText w:val="•"/>
      <w:lvlJc w:val="left"/>
      <w:pPr>
        <w:ind w:left="5630" w:hanging="171"/>
      </w:pPr>
      <w:rPr>
        <w:rFonts w:hint="default"/>
        <w:lang w:val="en-AU" w:eastAsia="en-AU" w:bidi="en-AU"/>
      </w:rPr>
    </w:lvl>
    <w:lvl w:ilvl="8" w:tplc="52F619A6">
      <w:numFmt w:val="bullet"/>
      <w:lvlText w:val="•"/>
      <w:lvlJc w:val="left"/>
      <w:pPr>
        <w:ind w:left="6395" w:hanging="171"/>
      </w:pPr>
      <w:rPr>
        <w:rFonts w:hint="default"/>
        <w:lang w:val="en-AU" w:eastAsia="en-AU" w:bidi="en-AU"/>
      </w:rPr>
    </w:lvl>
  </w:abstractNum>
  <w:abstractNum w:abstractNumId="85" w15:restartNumberingAfterBreak="0">
    <w:nsid w:val="636F54F8"/>
    <w:multiLevelType w:val="hybridMultilevel"/>
    <w:tmpl w:val="F968C44E"/>
    <w:lvl w:ilvl="0" w:tplc="8D103234">
      <w:numFmt w:val="bullet"/>
      <w:lvlText w:val=""/>
      <w:lvlJc w:val="left"/>
      <w:pPr>
        <w:ind w:left="277" w:hanging="171"/>
      </w:pPr>
      <w:rPr>
        <w:rFonts w:ascii="Symbol" w:eastAsia="Symbol" w:hAnsi="Symbol" w:cs="Symbol" w:hint="default"/>
        <w:w w:val="99"/>
        <w:sz w:val="19"/>
        <w:szCs w:val="19"/>
        <w:lang w:val="en-AU" w:eastAsia="en-AU" w:bidi="en-AU"/>
      </w:rPr>
    </w:lvl>
    <w:lvl w:ilvl="1" w:tplc="6188199E">
      <w:numFmt w:val="bullet"/>
      <w:lvlText w:val="•"/>
      <w:lvlJc w:val="left"/>
      <w:pPr>
        <w:ind w:left="519" w:hanging="171"/>
      </w:pPr>
      <w:rPr>
        <w:rFonts w:hint="default"/>
        <w:lang w:val="en-AU" w:eastAsia="en-AU" w:bidi="en-AU"/>
      </w:rPr>
    </w:lvl>
    <w:lvl w:ilvl="2" w:tplc="29341E94">
      <w:numFmt w:val="bullet"/>
      <w:lvlText w:val="•"/>
      <w:lvlJc w:val="left"/>
      <w:pPr>
        <w:ind w:left="758" w:hanging="171"/>
      </w:pPr>
      <w:rPr>
        <w:rFonts w:hint="default"/>
        <w:lang w:val="en-AU" w:eastAsia="en-AU" w:bidi="en-AU"/>
      </w:rPr>
    </w:lvl>
    <w:lvl w:ilvl="3" w:tplc="957051F0">
      <w:numFmt w:val="bullet"/>
      <w:lvlText w:val="•"/>
      <w:lvlJc w:val="left"/>
      <w:pPr>
        <w:ind w:left="997" w:hanging="171"/>
      </w:pPr>
      <w:rPr>
        <w:rFonts w:hint="default"/>
        <w:lang w:val="en-AU" w:eastAsia="en-AU" w:bidi="en-AU"/>
      </w:rPr>
    </w:lvl>
    <w:lvl w:ilvl="4" w:tplc="F4F619FC">
      <w:numFmt w:val="bullet"/>
      <w:lvlText w:val="•"/>
      <w:lvlJc w:val="left"/>
      <w:pPr>
        <w:ind w:left="1236" w:hanging="171"/>
      </w:pPr>
      <w:rPr>
        <w:rFonts w:hint="default"/>
        <w:lang w:val="en-AU" w:eastAsia="en-AU" w:bidi="en-AU"/>
      </w:rPr>
    </w:lvl>
    <w:lvl w:ilvl="5" w:tplc="34A040F6">
      <w:numFmt w:val="bullet"/>
      <w:lvlText w:val="•"/>
      <w:lvlJc w:val="left"/>
      <w:pPr>
        <w:ind w:left="1475" w:hanging="171"/>
      </w:pPr>
      <w:rPr>
        <w:rFonts w:hint="default"/>
        <w:lang w:val="en-AU" w:eastAsia="en-AU" w:bidi="en-AU"/>
      </w:rPr>
    </w:lvl>
    <w:lvl w:ilvl="6" w:tplc="A380DFBE">
      <w:numFmt w:val="bullet"/>
      <w:lvlText w:val="•"/>
      <w:lvlJc w:val="left"/>
      <w:pPr>
        <w:ind w:left="1714" w:hanging="171"/>
      </w:pPr>
      <w:rPr>
        <w:rFonts w:hint="default"/>
        <w:lang w:val="en-AU" w:eastAsia="en-AU" w:bidi="en-AU"/>
      </w:rPr>
    </w:lvl>
    <w:lvl w:ilvl="7" w:tplc="10CA5CE8">
      <w:numFmt w:val="bullet"/>
      <w:lvlText w:val="•"/>
      <w:lvlJc w:val="left"/>
      <w:pPr>
        <w:ind w:left="1953" w:hanging="171"/>
      </w:pPr>
      <w:rPr>
        <w:rFonts w:hint="default"/>
        <w:lang w:val="en-AU" w:eastAsia="en-AU" w:bidi="en-AU"/>
      </w:rPr>
    </w:lvl>
    <w:lvl w:ilvl="8" w:tplc="CCDED704">
      <w:numFmt w:val="bullet"/>
      <w:lvlText w:val="•"/>
      <w:lvlJc w:val="left"/>
      <w:pPr>
        <w:ind w:left="2192" w:hanging="171"/>
      </w:pPr>
      <w:rPr>
        <w:rFonts w:hint="default"/>
        <w:lang w:val="en-AU" w:eastAsia="en-AU" w:bidi="en-AU"/>
      </w:rPr>
    </w:lvl>
  </w:abstractNum>
  <w:abstractNum w:abstractNumId="86" w15:restartNumberingAfterBreak="0">
    <w:nsid w:val="65CC186C"/>
    <w:multiLevelType w:val="hybridMultilevel"/>
    <w:tmpl w:val="4E523488"/>
    <w:lvl w:ilvl="0" w:tplc="8BDA9CBC">
      <w:numFmt w:val="bullet"/>
      <w:lvlText w:val=""/>
      <w:lvlJc w:val="left"/>
      <w:pPr>
        <w:ind w:left="278" w:hanging="171"/>
      </w:pPr>
      <w:rPr>
        <w:rFonts w:ascii="Symbol" w:eastAsia="Symbol" w:hAnsi="Symbol" w:cs="Symbol" w:hint="default"/>
        <w:w w:val="99"/>
        <w:sz w:val="19"/>
        <w:szCs w:val="19"/>
        <w:lang w:val="en-AU" w:eastAsia="en-AU" w:bidi="en-AU"/>
      </w:rPr>
    </w:lvl>
    <w:lvl w:ilvl="1" w:tplc="75A83018">
      <w:numFmt w:val="bullet"/>
      <w:lvlText w:val="•"/>
      <w:lvlJc w:val="left"/>
      <w:pPr>
        <w:ind w:left="1044" w:hanging="171"/>
      </w:pPr>
      <w:rPr>
        <w:rFonts w:hint="default"/>
        <w:lang w:val="en-AU" w:eastAsia="en-AU" w:bidi="en-AU"/>
      </w:rPr>
    </w:lvl>
    <w:lvl w:ilvl="2" w:tplc="8F4A75B2">
      <w:numFmt w:val="bullet"/>
      <w:lvlText w:val="•"/>
      <w:lvlJc w:val="left"/>
      <w:pPr>
        <w:ind w:left="1808" w:hanging="171"/>
      </w:pPr>
      <w:rPr>
        <w:rFonts w:hint="default"/>
        <w:lang w:val="en-AU" w:eastAsia="en-AU" w:bidi="en-AU"/>
      </w:rPr>
    </w:lvl>
    <w:lvl w:ilvl="3" w:tplc="B29C96CC">
      <w:numFmt w:val="bullet"/>
      <w:lvlText w:val="•"/>
      <w:lvlJc w:val="left"/>
      <w:pPr>
        <w:ind w:left="2573" w:hanging="171"/>
      </w:pPr>
      <w:rPr>
        <w:rFonts w:hint="default"/>
        <w:lang w:val="en-AU" w:eastAsia="en-AU" w:bidi="en-AU"/>
      </w:rPr>
    </w:lvl>
    <w:lvl w:ilvl="4" w:tplc="975E7BD8">
      <w:numFmt w:val="bullet"/>
      <w:lvlText w:val="•"/>
      <w:lvlJc w:val="left"/>
      <w:pPr>
        <w:ind w:left="3337" w:hanging="171"/>
      </w:pPr>
      <w:rPr>
        <w:rFonts w:hint="default"/>
        <w:lang w:val="en-AU" w:eastAsia="en-AU" w:bidi="en-AU"/>
      </w:rPr>
    </w:lvl>
    <w:lvl w:ilvl="5" w:tplc="8C1A3CE4">
      <w:numFmt w:val="bullet"/>
      <w:lvlText w:val="•"/>
      <w:lvlJc w:val="left"/>
      <w:pPr>
        <w:ind w:left="4102" w:hanging="171"/>
      </w:pPr>
      <w:rPr>
        <w:rFonts w:hint="default"/>
        <w:lang w:val="en-AU" w:eastAsia="en-AU" w:bidi="en-AU"/>
      </w:rPr>
    </w:lvl>
    <w:lvl w:ilvl="6" w:tplc="56289910">
      <w:numFmt w:val="bullet"/>
      <w:lvlText w:val="•"/>
      <w:lvlJc w:val="left"/>
      <w:pPr>
        <w:ind w:left="4866" w:hanging="171"/>
      </w:pPr>
      <w:rPr>
        <w:rFonts w:hint="default"/>
        <w:lang w:val="en-AU" w:eastAsia="en-AU" w:bidi="en-AU"/>
      </w:rPr>
    </w:lvl>
    <w:lvl w:ilvl="7" w:tplc="812868D6">
      <w:numFmt w:val="bullet"/>
      <w:lvlText w:val="•"/>
      <w:lvlJc w:val="left"/>
      <w:pPr>
        <w:ind w:left="5630" w:hanging="171"/>
      </w:pPr>
      <w:rPr>
        <w:rFonts w:hint="default"/>
        <w:lang w:val="en-AU" w:eastAsia="en-AU" w:bidi="en-AU"/>
      </w:rPr>
    </w:lvl>
    <w:lvl w:ilvl="8" w:tplc="62908658">
      <w:numFmt w:val="bullet"/>
      <w:lvlText w:val="•"/>
      <w:lvlJc w:val="left"/>
      <w:pPr>
        <w:ind w:left="6395" w:hanging="171"/>
      </w:pPr>
      <w:rPr>
        <w:rFonts w:hint="default"/>
        <w:lang w:val="en-AU" w:eastAsia="en-AU" w:bidi="en-AU"/>
      </w:rPr>
    </w:lvl>
  </w:abstractNum>
  <w:abstractNum w:abstractNumId="87" w15:restartNumberingAfterBreak="0">
    <w:nsid w:val="65E55CF6"/>
    <w:multiLevelType w:val="hybridMultilevel"/>
    <w:tmpl w:val="46463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5E97300"/>
    <w:multiLevelType w:val="hybridMultilevel"/>
    <w:tmpl w:val="224AF9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66051846"/>
    <w:multiLevelType w:val="hybridMultilevel"/>
    <w:tmpl w:val="EA5C63E8"/>
    <w:lvl w:ilvl="0" w:tplc="550296B0">
      <w:numFmt w:val="bullet"/>
      <w:lvlText w:val=""/>
      <w:lvlJc w:val="left"/>
      <w:pPr>
        <w:ind w:left="278" w:hanging="171"/>
      </w:pPr>
      <w:rPr>
        <w:rFonts w:ascii="Symbol" w:eastAsia="Symbol" w:hAnsi="Symbol" w:cs="Symbol" w:hint="default"/>
        <w:w w:val="99"/>
        <w:sz w:val="19"/>
        <w:szCs w:val="19"/>
        <w:lang w:val="en-AU" w:eastAsia="en-AU" w:bidi="en-AU"/>
      </w:rPr>
    </w:lvl>
    <w:lvl w:ilvl="1" w:tplc="537065A0">
      <w:numFmt w:val="bullet"/>
      <w:lvlText w:val="•"/>
      <w:lvlJc w:val="left"/>
      <w:pPr>
        <w:ind w:left="1044" w:hanging="171"/>
      </w:pPr>
      <w:rPr>
        <w:rFonts w:hint="default"/>
        <w:lang w:val="en-AU" w:eastAsia="en-AU" w:bidi="en-AU"/>
      </w:rPr>
    </w:lvl>
    <w:lvl w:ilvl="2" w:tplc="18D4F690">
      <w:numFmt w:val="bullet"/>
      <w:lvlText w:val="•"/>
      <w:lvlJc w:val="left"/>
      <w:pPr>
        <w:ind w:left="1808" w:hanging="171"/>
      </w:pPr>
      <w:rPr>
        <w:rFonts w:hint="default"/>
        <w:lang w:val="en-AU" w:eastAsia="en-AU" w:bidi="en-AU"/>
      </w:rPr>
    </w:lvl>
    <w:lvl w:ilvl="3" w:tplc="BD00359E">
      <w:numFmt w:val="bullet"/>
      <w:lvlText w:val="•"/>
      <w:lvlJc w:val="left"/>
      <w:pPr>
        <w:ind w:left="2573" w:hanging="171"/>
      </w:pPr>
      <w:rPr>
        <w:rFonts w:hint="default"/>
        <w:lang w:val="en-AU" w:eastAsia="en-AU" w:bidi="en-AU"/>
      </w:rPr>
    </w:lvl>
    <w:lvl w:ilvl="4" w:tplc="47F05002">
      <w:numFmt w:val="bullet"/>
      <w:lvlText w:val="•"/>
      <w:lvlJc w:val="left"/>
      <w:pPr>
        <w:ind w:left="3337" w:hanging="171"/>
      </w:pPr>
      <w:rPr>
        <w:rFonts w:hint="default"/>
        <w:lang w:val="en-AU" w:eastAsia="en-AU" w:bidi="en-AU"/>
      </w:rPr>
    </w:lvl>
    <w:lvl w:ilvl="5" w:tplc="EB060D4C">
      <w:numFmt w:val="bullet"/>
      <w:lvlText w:val="•"/>
      <w:lvlJc w:val="left"/>
      <w:pPr>
        <w:ind w:left="4102" w:hanging="171"/>
      </w:pPr>
      <w:rPr>
        <w:rFonts w:hint="default"/>
        <w:lang w:val="en-AU" w:eastAsia="en-AU" w:bidi="en-AU"/>
      </w:rPr>
    </w:lvl>
    <w:lvl w:ilvl="6" w:tplc="9AFACFA2">
      <w:numFmt w:val="bullet"/>
      <w:lvlText w:val="•"/>
      <w:lvlJc w:val="left"/>
      <w:pPr>
        <w:ind w:left="4866" w:hanging="171"/>
      </w:pPr>
      <w:rPr>
        <w:rFonts w:hint="default"/>
        <w:lang w:val="en-AU" w:eastAsia="en-AU" w:bidi="en-AU"/>
      </w:rPr>
    </w:lvl>
    <w:lvl w:ilvl="7" w:tplc="014C362A">
      <w:numFmt w:val="bullet"/>
      <w:lvlText w:val="•"/>
      <w:lvlJc w:val="left"/>
      <w:pPr>
        <w:ind w:left="5630" w:hanging="171"/>
      </w:pPr>
      <w:rPr>
        <w:rFonts w:hint="default"/>
        <w:lang w:val="en-AU" w:eastAsia="en-AU" w:bidi="en-AU"/>
      </w:rPr>
    </w:lvl>
    <w:lvl w:ilvl="8" w:tplc="62444996">
      <w:numFmt w:val="bullet"/>
      <w:lvlText w:val="•"/>
      <w:lvlJc w:val="left"/>
      <w:pPr>
        <w:ind w:left="6395" w:hanging="171"/>
      </w:pPr>
      <w:rPr>
        <w:rFonts w:hint="default"/>
        <w:lang w:val="en-AU" w:eastAsia="en-AU" w:bidi="en-AU"/>
      </w:rPr>
    </w:lvl>
  </w:abstractNum>
  <w:abstractNum w:abstractNumId="90" w15:restartNumberingAfterBreak="0">
    <w:nsid w:val="661340A8"/>
    <w:multiLevelType w:val="hybridMultilevel"/>
    <w:tmpl w:val="68085DD6"/>
    <w:lvl w:ilvl="0" w:tplc="6414F142">
      <w:numFmt w:val="bullet"/>
      <w:lvlText w:val=""/>
      <w:lvlJc w:val="left"/>
      <w:pPr>
        <w:ind w:left="278" w:hanging="171"/>
      </w:pPr>
      <w:rPr>
        <w:rFonts w:ascii="Symbol" w:eastAsia="Symbol" w:hAnsi="Symbol" w:cs="Symbol" w:hint="default"/>
        <w:w w:val="99"/>
        <w:sz w:val="19"/>
        <w:szCs w:val="19"/>
        <w:lang w:val="en-AU" w:eastAsia="en-AU" w:bidi="en-AU"/>
      </w:rPr>
    </w:lvl>
    <w:lvl w:ilvl="1" w:tplc="F572CE18">
      <w:numFmt w:val="bullet"/>
      <w:lvlText w:val="•"/>
      <w:lvlJc w:val="left"/>
      <w:pPr>
        <w:ind w:left="1157" w:hanging="171"/>
      </w:pPr>
      <w:rPr>
        <w:rFonts w:hint="default"/>
        <w:lang w:val="en-AU" w:eastAsia="en-AU" w:bidi="en-AU"/>
      </w:rPr>
    </w:lvl>
    <w:lvl w:ilvl="2" w:tplc="17101846">
      <w:numFmt w:val="bullet"/>
      <w:lvlText w:val="•"/>
      <w:lvlJc w:val="left"/>
      <w:pPr>
        <w:ind w:left="2035" w:hanging="171"/>
      </w:pPr>
      <w:rPr>
        <w:rFonts w:hint="default"/>
        <w:lang w:val="en-AU" w:eastAsia="en-AU" w:bidi="en-AU"/>
      </w:rPr>
    </w:lvl>
    <w:lvl w:ilvl="3" w:tplc="AF42F70C">
      <w:numFmt w:val="bullet"/>
      <w:lvlText w:val="•"/>
      <w:lvlJc w:val="left"/>
      <w:pPr>
        <w:ind w:left="2913" w:hanging="171"/>
      </w:pPr>
      <w:rPr>
        <w:rFonts w:hint="default"/>
        <w:lang w:val="en-AU" w:eastAsia="en-AU" w:bidi="en-AU"/>
      </w:rPr>
    </w:lvl>
    <w:lvl w:ilvl="4" w:tplc="20D849F0">
      <w:numFmt w:val="bullet"/>
      <w:lvlText w:val="•"/>
      <w:lvlJc w:val="left"/>
      <w:pPr>
        <w:ind w:left="3790" w:hanging="171"/>
      </w:pPr>
      <w:rPr>
        <w:rFonts w:hint="default"/>
        <w:lang w:val="en-AU" w:eastAsia="en-AU" w:bidi="en-AU"/>
      </w:rPr>
    </w:lvl>
    <w:lvl w:ilvl="5" w:tplc="D856FD7C">
      <w:numFmt w:val="bullet"/>
      <w:lvlText w:val="•"/>
      <w:lvlJc w:val="left"/>
      <w:pPr>
        <w:ind w:left="4668" w:hanging="171"/>
      </w:pPr>
      <w:rPr>
        <w:rFonts w:hint="default"/>
        <w:lang w:val="en-AU" w:eastAsia="en-AU" w:bidi="en-AU"/>
      </w:rPr>
    </w:lvl>
    <w:lvl w:ilvl="6" w:tplc="23FE401E">
      <w:numFmt w:val="bullet"/>
      <w:lvlText w:val="•"/>
      <w:lvlJc w:val="left"/>
      <w:pPr>
        <w:ind w:left="5546" w:hanging="171"/>
      </w:pPr>
      <w:rPr>
        <w:rFonts w:hint="default"/>
        <w:lang w:val="en-AU" w:eastAsia="en-AU" w:bidi="en-AU"/>
      </w:rPr>
    </w:lvl>
    <w:lvl w:ilvl="7" w:tplc="0928C4EA">
      <w:numFmt w:val="bullet"/>
      <w:lvlText w:val="•"/>
      <w:lvlJc w:val="left"/>
      <w:pPr>
        <w:ind w:left="6423" w:hanging="171"/>
      </w:pPr>
      <w:rPr>
        <w:rFonts w:hint="default"/>
        <w:lang w:val="en-AU" w:eastAsia="en-AU" w:bidi="en-AU"/>
      </w:rPr>
    </w:lvl>
    <w:lvl w:ilvl="8" w:tplc="EC5E5E7C">
      <w:numFmt w:val="bullet"/>
      <w:lvlText w:val="•"/>
      <w:lvlJc w:val="left"/>
      <w:pPr>
        <w:ind w:left="7301" w:hanging="171"/>
      </w:pPr>
      <w:rPr>
        <w:rFonts w:hint="default"/>
        <w:lang w:val="en-AU" w:eastAsia="en-AU" w:bidi="en-AU"/>
      </w:rPr>
    </w:lvl>
  </w:abstractNum>
  <w:abstractNum w:abstractNumId="91" w15:restartNumberingAfterBreak="0">
    <w:nsid w:val="66C1583C"/>
    <w:multiLevelType w:val="multilevel"/>
    <w:tmpl w:val="3FA6516E"/>
    <w:styleLink w:val="ListHeadings"/>
    <w:lvl w:ilvl="0">
      <w:start w:val="1"/>
      <w:numFmt w:val="decimal"/>
      <w:lvlText w:val="%1"/>
      <w:lvlJc w:val="right"/>
      <w:pPr>
        <w:tabs>
          <w:tab w:val="num" w:pos="0"/>
        </w:tabs>
        <w:ind w:left="0" w:hanging="425"/>
      </w:pPr>
      <w:rPr>
        <w:rFonts w:hint="default"/>
      </w:rPr>
    </w:lvl>
    <w:lvl w:ilvl="1">
      <w:start w:val="1"/>
      <w:numFmt w:val="decimal"/>
      <w:lvlText w:val="%1.%2"/>
      <w:lvlJc w:val="right"/>
      <w:pPr>
        <w:tabs>
          <w:tab w:val="num" w:pos="0"/>
        </w:tabs>
        <w:ind w:left="0" w:hanging="425"/>
      </w:pPr>
      <w:rPr>
        <w:rFonts w:hint="default"/>
      </w:rPr>
    </w:lvl>
    <w:lvl w:ilvl="2">
      <w:start w:val="1"/>
      <w:numFmt w:val="decimal"/>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2" w15:restartNumberingAfterBreak="0">
    <w:nsid w:val="67B71C65"/>
    <w:multiLevelType w:val="hybridMultilevel"/>
    <w:tmpl w:val="0FEE7132"/>
    <w:lvl w:ilvl="0" w:tplc="EB6E9716">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6A2E2921"/>
    <w:multiLevelType w:val="hybridMultilevel"/>
    <w:tmpl w:val="B3D2F1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6CDF6682"/>
    <w:multiLevelType w:val="hybridMultilevel"/>
    <w:tmpl w:val="91BEB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71BD291F"/>
    <w:multiLevelType w:val="hybridMultilevel"/>
    <w:tmpl w:val="6D2EE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71F7702C"/>
    <w:multiLevelType w:val="hybridMultilevel"/>
    <w:tmpl w:val="0F220DAC"/>
    <w:lvl w:ilvl="0" w:tplc="E6B42C8A">
      <w:numFmt w:val="bullet"/>
      <w:lvlText w:val=""/>
      <w:lvlJc w:val="left"/>
      <w:pPr>
        <w:ind w:left="276" w:hanging="171"/>
      </w:pPr>
      <w:rPr>
        <w:rFonts w:ascii="Symbol" w:eastAsia="Symbol" w:hAnsi="Symbol" w:cs="Symbol" w:hint="default"/>
        <w:w w:val="99"/>
        <w:sz w:val="19"/>
        <w:szCs w:val="19"/>
        <w:lang w:val="en-AU" w:eastAsia="en-AU" w:bidi="en-AU"/>
      </w:rPr>
    </w:lvl>
    <w:lvl w:ilvl="1" w:tplc="390276A2">
      <w:numFmt w:val="bullet"/>
      <w:lvlText w:val="•"/>
      <w:lvlJc w:val="left"/>
      <w:pPr>
        <w:ind w:left="519" w:hanging="171"/>
      </w:pPr>
      <w:rPr>
        <w:rFonts w:hint="default"/>
        <w:lang w:val="en-AU" w:eastAsia="en-AU" w:bidi="en-AU"/>
      </w:rPr>
    </w:lvl>
    <w:lvl w:ilvl="2" w:tplc="91D2932C">
      <w:numFmt w:val="bullet"/>
      <w:lvlText w:val="•"/>
      <w:lvlJc w:val="left"/>
      <w:pPr>
        <w:ind w:left="758" w:hanging="171"/>
      </w:pPr>
      <w:rPr>
        <w:rFonts w:hint="default"/>
        <w:lang w:val="en-AU" w:eastAsia="en-AU" w:bidi="en-AU"/>
      </w:rPr>
    </w:lvl>
    <w:lvl w:ilvl="3" w:tplc="A3C65D68">
      <w:numFmt w:val="bullet"/>
      <w:lvlText w:val="•"/>
      <w:lvlJc w:val="left"/>
      <w:pPr>
        <w:ind w:left="997" w:hanging="171"/>
      </w:pPr>
      <w:rPr>
        <w:rFonts w:hint="default"/>
        <w:lang w:val="en-AU" w:eastAsia="en-AU" w:bidi="en-AU"/>
      </w:rPr>
    </w:lvl>
    <w:lvl w:ilvl="4" w:tplc="C882D916">
      <w:numFmt w:val="bullet"/>
      <w:lvlText w:val="•"/>
      <w:lvlJc w:val="left"/>
      <w:pPr>
        <w:ind w:left="1236" w:hanging="171"/>
      </w:pPr>
      <w:rPr>
        <w:rFonts w:hint="default"/>
        <w:lang w:val="en-AU" w:eastAsia="en-AU" w:bidi="en-AU"/>
      </w:rPr>
    </w:lvl>
    <w:lvl w:ilvl="5" w:tplc="D2BC1FDC">
      <w:numFmt w:val="bullet"/>
      <w:lvlText w:val="•"/>
      <w:lvlJc w:val="left"/>
      <w:pPr>
        <w:ind w:left="1475" w:hanging="171"/>
      </w:pPr>
      <w:rPr>
        <w:rFonts w:hint="default"/>
        <w:lang w:val="en-AU" w:eastAsia="en-AU" w:bidi="en-AU"/>
      </w:rPr>
    </w:lvl>
    <w:lvl w:ilvl="6" w:tplc="90C67822">
      <w:numFmt w:val="bullet"/>
      <w:lvlText w:val="•"/>
      <w:lvlJc w:val="left"/>
      <w:pPr>
        <w:ind w:left="1714" w:hanging="171"/>
      </w:pPr>
      <w:rPr>
        <w:rFonts w:hint="default"/>
        <w:lang w:val="en-AU" w:eastAsia="en-AU" w:bidi="en-AU"/>
      </w:rPr>
    </w:lvl>
    <w:lvl w:ilvl="7" w:tplc="1D6036CC">
      <w:numFmt w:val="bullet"/>
      <w:lvlText w:val="•"/>
      <w:lvlJc w:val="left"/>
      <w:pPr>
        <w:ind w:left="1953" w:hanging="171"/>
      </w:pPr>
      <w:rPr>
        <w:rFonts w:hint="default"/>
        <w:lang w:val="en-AU" w:eastAsia="en-AU" w:bidi="en-AU"/>
      </w:rPr>
    </w:lvl>
    <w:lvl w:ilvl="8" w:tplc="7B1A334A">
      <w:numFmt w:val="bullet"/>
      <w:lvlText w:val="•"/>
      <w:lvlJc w:val="left"/>
      <w:pPr>
        <w:ind w:left="2192" w:hanging="171"/>
      </w:pPr>
      <w:rPr>
        <w:rFonts w:hint="default"/>
        <w:lang w:val="en-AU" w:eastAsia="en-AU" w:bidi="en-AU"/>
      </w:rPr>
    </w:lvl>
  </w:abstractNum>
  <w:abstractNum w:abstractNumId="97" w15:restartNumberingAfterBreak="0">
    <w:nsid w:val="72B00DCD"/>
    <w:multiLevelType w:val="hybridMultilevel"/>
    <w:tmpl w:val="39524CEE"/>
    <w:lvl w:ilvl="0" w:tplc="A1CC92E4">
      <w:numFmt w:val="bullet"/>
      <w:lvlText w:val=""/>
      <w:lvlJc w:val="left"/>
      <w:pPr>
        <w:ind w:left="281" w:hanging="171"/>
      </w:pPr>
      <w:rPr>
        <w:rFonts w:ascii="Symbol" w:eastAsia="Symbol" w:hAnsi="Symbol" w:cs="Symbol" w:hint="default"/>
        <w:w w:val="99"/>
        <w:sz w:val="19"/>
        <w:szCs w:val="19"/>
        <w:lang w:val="en-AU" w:eastAsia="en-AU" w:bidi="en-AU"/>
      </w:rPr>
    </w:lvl>
    <w:lvl w:ilvl="1" w:tplc="B94E73E8">
      <w:numFmt w:val="bullet"/>
      <w:lvlText w:val="•"/>
      <w:lvlJc w:val="left"/>
      <w:pPr>
        <w:ind w:left="519" w:hanging="171"/>
      </w:pPr>
      <w:rPr>
        <w:rFonts w:hint="default"/>
        <w:lang w:val="en-AU" w:eastAsia="en-AU" w:bidi="en-AU"/>
      </w:rPr>
    </w:lvl>
    <w:lvl w:ilvl="2" w:tplc="2FAC3C88">
      <w:numFmt w:val="bullet"/>
      <w:lvlText w:val="•"/>
      <w:lvlJc w:val="left"/>
      <w:pPr>
        <w:ind w:left="758" w:hanging="171"/>
      </w:pPr>
      <w:rPr>
        <w:rFonts w:hint="default"/>
        <w:lang w:val="en-AU" w:eastAsia="en-AU" w:bidi="en-AU"/>
      </w:rPr>
    </w:lvl>
    <w:lvl w:ilvl="3" w:tplc="88025F1A">
      <w:numFmt w:val="bullet"/>
      <w:lvlText w:val="•"/>
      <w:lvlJc w:val="left"/>
      <w:pPr>
        <w:ind w:left="997" w:hanging="171"/>
      </w:pPr>
      <w:rPr>
        <w:rFonts w:hint="default"/>
        <w:lang w:val="en-AU" w:eastAsia="en-AU" w:bidi="en-AU"/>
      </w:rPr>
    </w:lvl>
    <w:lvl w:ilvl="4" w:tplc="D02E2816">
      <w:numFmt w:val="bullet"/>
      <w:lvlText w:val="•"/>
      <w:lvlJc w:val="left"/>
      <w:pPr>
        <w:ind w:left="1236" w:hanging="171"/>
      </w:pPr>
      <w:rPr>
        <w:rFonts w:hint="default"/>
        <w:lang w:val="en-AU" w:eastAsia="en-AU" w:bidi="en-AU"/>
      </w:rPr>
    </w:lvl>
    <w:lvl w:ilvl="5" w:tplc="4732BAFA">
      <w:numFmt w:val="bullet"/>
      <w:lvlText w:val="•"/>
      <w:lvlJc w:val="left"/>
      <w:pPr>
        <w:ind w:left="1475" w:hanging="171"/>
      </w:pPr>
      <w:rPr>
        <w:rFonts w:hint="default"/>
        <w:lang w:val="en-AU" w:eastAsia="en-AU" w:bidi="en-AU"/>
      </w:rPr>
    </w:lvl>
    <w:lvl w:ilvl="6" w:tplc="9F982296">
      <w:numFmt w:val="bullet"/>
      <w:lvlText w:val="•"/>
      <w:lvlJc w:val="left"/>
      <w:pPr>
        <w:ind w:left="1714" w:hanging="171"/>
      </w:pPr>
      <w:rPr>
        <w:rFonts w:hint="default"/>
        <w:lang w:val="en-AU" w:eastAsia="en-AU" w:bidi="en-AU"/>
      </w:rPr>
    </w:lvl>
    <w:lvl w:ilvl="7" w:tplc="3F3C759A">
      <w:numFmt w:val="bullet"/>
      <w:lvlText w:val="•"/>
      <w:lvlJc w:val="left"/>
      <w:pPr>
        <w:ind w:left="1953" w:hanging="171"/>
      </w:pPr>
      <w:rPr>
        <w:rFonts w:hint="default"/>
        <w:lang w:val="en-AU" w:eastAsia="en-AU" w:bidi="en-AU"/>
      </w:rPr>
    </w:lvl>
    <w:lvl w:ilvl="8" w:tplc="291808BE">
      <w:numFmt w:val="bullet"/>
      <w:lvlText w:val="•"/>
      <w:lvlJc w:val="left"/>
      <w:pPr>
        <w:ind w:left="2192" w:hanging="171"/>
      </w:pPr>
      <w:rPr>
        <w:rFonts w:hint="default"/>
        <w:lang w:val="en-AU" w:eastAsia="en-AU" w:bidi="en-AU"/>
      </w:rPr>
    </w:lvl>
  </w:abstractNum>
  <w:abstractNum w:abstractNumId="98" w15:restartNumberingAfterBreak="0">
    <w:nsid w:val="72F20F60"/>
    <w:multiLevelType w:val="hybridMultilevel"/>
    <w:tmpl w:val="19202E0E"/>
    <w:lvl w:ilvl="0" w:tplc="2F6A4670">
      <w:numFmt w:val="bullet"/>
      <w:lvlText w:val="•"/>
      <w:lvlJc w:val="left"/>
      <w:pPr>
        <w:ind w:left="720" w:hanging="360"/>
      </w:pPr>
      <w:rPr>
        <w:rFonts w:hint="default"/>
        <w:lang w:val="en-AU" w:eastAsia="en-AU" w:bidi="en-AU"/>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73BE1512"/>
    <w:multiLevelType w:val="hybridMultilevel"/>
    <w:tmpl w:val="2F9E4F32"/>
    <w:lvl w:ilvl="0" w:tplc="9A482178">
      <w:numFmt w:val="bullet"/>
      <w:lvlText w:val=""/>
      <w:lvlJc w:val="left"/>
      <w:pPr>
        <w:ind w:left="279" w:hanging="171"/>
      </w:pPr>
      <w:rPr>
        <w:rFonts w:ascii="Symbol" w:eastAsia="Symbol" w:hAnsi="Symbol" w:cs="Symbol" w:hint="default"/>
        <w:w w:val="99"/>
        <w:sz w:val="19"/>
        <w:szCs w:val="19"/>
        <w:lang w:val="en-AU" w:eastAsia="en-AU" w:bidi="en-AU"/>
      </w:rPr>
    </w:lvl>
    <w:lvl w:ilvl="1" w:tplc="45D0C188">
      <w:numFmt w:val="bullet"/>
      <w:lvlText w:val="•"/>
      <w:lvlJc w:val="left"/>
      <w:pPr>
        <w:ind w:left="519" w:hanging="171"/>
      </w:pPr>
      <w:rPr>
        <w:rFonts w:hint="default"/>
        <w:lang w:val="en-AU" w:eastAsia="en-AU" w:bidi="en-AU"/>
      </w:rPr>
    </w:lvl>
    <w:lvl w:ilvl="2" w:tplc="F7225B42">
      <w:numFmt w:val="bullet"/>
      <w:lvlText w:val="•"/>
      <w:lvlJc w:val="left"/>
      <w:pPr>
        <w:ind w:left="758" w:hanging="171"/>
      </w:pPr>
      <w:rPr>
        <w:rFonts w:hint="default"/>
        <w:lang w:val="en-AU" w:eastAsia="en-AU" w:bidi="en-AU"/>
      </w:rPr>
    </w:lvl>
    <w:lvl w:ilvl="3" w:tplc="4E404A1C">
      <w:numFmt w:val="bullet"/>
      <w:lvlText w:val="•"/>
      <w:lvlJc w:val="left"/>
      <w:pPr>
        <w:ind w:left="997" w:hanging="171"/>
      </w:pPr>
      <w:rPr>
        <w:rFonts w:hint="default"/>
        <w:lang w:val="en-AU" w:eastAsia="en-AU" w:bidi="en-AU"/>
      </w:rPr>
    </w:lvl>
    <w:lvl w:ilvl="4" w:tplc="938C056A">
      <w:numFmt w:val="bullet"/>
      <w:lvlText w:val="•"/>
      <w:lvlJc w:val="left"/>
      <w:pPr>
        <w:ind w:left="1237" w:hanging="171"/>
      </w:pPr>
      <w:rPr>
        <w:rFonts w:hint="default"/>
        <w:lang w:val="en-AU" w:eastAsia="en-AU" w:bidi="en-AU"/>
      </w:rPr>
    </w:lvl>
    <w:lvl w:ilvl="5" w:tplc="FFE48D6A">
      <w:numFmt w:val="bullet"/>
      <w:lvlText w:val="•"/>
      <w:lvlJc w:val="left"/>
      <w:pPr>
        <w:ind w:left="1476" w:hanging="171"/>
      </w:pPr>
      <w:rPr>
        <w:rFonts w:hint="default"/>
        <w:lang w:val="en-AU" w:eastAsia="en-AU" w:bidi="en-AU"/>
      </w:rPr>
    </w:lvl>
    <w:lvl w:ilvl="6" w:tplc="9CE48548">
      <w:numFmt w:val="bullet"/>
      <w:lvlText w:val="•"/>
      <w:lvlJc w:val="left"/>
      <w:pPr>
        <w:ind w:left="1715" w:hanging="171"/>
      </w:pPr>
      <w:rPr>
        <w:rFonts w:hint="default"/>
        <w:lang w:val="en-AU" w:eastAsia="en-AU" w:bidi="en-AU"/>
      </w:rPr>
    </w:lvl>
    <w:lvl w:ilvl="7" w:tplc="C19C00B0">
      <w:numFmt w:val="bullet"/>
      <w:lvlText w:val="•"/>
      <w:lvlJc w:val="left"/>
      <w:pPr>
        <w:ind w:left="1955" w:hanging="171"/>
      </w:pPr>
      <w:rPr>
        <w:rFonts w:hint="default"/>
        <w:lang w:val="en-AU" w:eastAsia="en-AU" w:bidi="en-AU"/>
      </w:rPr>
    </w:lvl>
    <w:lvl w:ilvl="8" w:tplc="B06CB2F4">
      <w:numFmt w:val="bullet"/>
      <w:lvlText w:val="•"/>
      <w:lvlJc w:val="left"/>
      <w:pPr>
        <w:ind w:left="2194" w:hanging="171"/>
      </w:pPr>
      <w:rPr>
        <w:rFonts w:hint="default"/>
        <w:lang w:val="en-AU" w:eastAsia="en-AU" w:bidi="en-AU"/>
      </w:rPr>
    </w:lvl>
  </w:abstractNum>
  <w:abstractNum w:abstractNumId="100" w15:restartNumberingAfterBreak="0">
    <w:nsid w:val="749D0883"/>
    <w:multiLevelType w:val="hybridMultilevel"/>
    <w:tmpl w:val="88883A36"/>
    <w:lvl w:ilvl="0" w:tplc="905EEA14">
      <w:numFmt w:val="bullet"/>
      <w:lvlText w:val=""/>
      <w:lvlJc w:val="left"/>
      <w:pPr>
        <w:ind w:left="276" w:hanging="171"/>
      </w:pPr>
      <w:rPr>
        <w:rFonts w:ascii="Symbol" w:eastAsia="Symbol" w:hAnsi="Symbol" w:cs="Symbol" w:hint="default"/>
        <w:w w:val="99"/>
        <w:sz w:val="19"/>
        <w:szCs w:val="19"/>
        <w:lang w:val="en-AU" w:eastAsia="en-AU" w:bidi="en-AU"/>
      </w:rPr>
    </w:lvl>
    <w:lvl w:ilvl="1" w:tplc="C4743B60">
      <w:numFmt w:val="bullet"/>
      <w:lvlText w:val="•"/>
      <w:lvlJc w:val="left"/>
      <w:pPr>
        <w:ind w:left="519" w:hanging="171"/>
      </w:pPr>
      <w:rPr>
        <w:rFonts w:hint="default"/>
        <w:lang w:val="en-AU" w:eastAsia="en-AU" w:bidi="en-AU"/>
      </w:rPr>
    </w:lvl>
    <w:lvl w:ilvl="2" w:tplc="4A3C5642">
      <w:numFmt w:val="bullet"/>
      <w:lvlText w:val="•"/>
      <w:lvlJc w:val="left"/>
      <w:pPr>
        <w:ind w:left="758" w:hanging="171"/>
      </w:pPr>
      <w:rPr>
        <w:rFonts w:hint="default"/>
        <w:lang w:val="en-AU" w:eastAsia="en-AU" w:bidi="en-AU"/>
      </w:rPr>
    </w:lvl>
    <w:lvl w:ilvl="3" w:tplc="87EE14C2">
      <w:numFmt w:val="bullet"/>
      <w:lvlText w:val="•"/>
      <w:lvlJc w:val="left"/>
      <w:pPr>
        <w:ind w:left="997" w:hanging="171"/>
      </w:pPr>
      <w:rPr>
        <w:rFonts w:hint="default"/>
        <w:lang w:val="en-AU" w:eastAsia="en-AU" w:bidi="en-AU"/>
      </w:rPr>
    </w:lvl>
    <w:lvl w:ilvl="4" w:tplc="A6A47F7C">
      <w:numFmt w:val="bullet"/>
      <w:lvlText w:val="•"/>
      <w:lvlJc w:val="left"/>
      <w:pPr>
        <w:ind w:left="1236" w:hanging="171"/>
      </w:pPr>
      <w:rPr>
        <w:rFonts w:hint="default"/>
        <w:lang w:val="en-AU" w:eastAsia="en-AU" w:bidi="en-AU"/>
      </w:rPr>
    </w:lvl>
    <w:lvl w:ilvl="5" w:tplc="5FDCFE1E">
      <w:numFmt w:val="bullet"/>
      <w:lvlText w:val="•"/>
      <w:lvlJc w:val="left"/>
      <w:pPr>
        <w:ind w:left="1475" w:hanging="171"/>
      </w:pPr>
      <w:rPr>
        <w:rFonts w:hint="default"/>
        <w:lang w:val="en-AU" w:eastAsia="en-AU" w:bidi="en-AU"/>
      </w:rPr>
    </w:lvl>
    <w:lvl w:ilvl="6" w:tplc="8C1EEF16">
      <w:numFmt w:val="bullet"/>
      <w:lvlText w:val="•"/>
      <w:lvlJc w:val="left"/>
      <w:pPr>
        <w:ind w:left="1714" w:hanging="171"/>
      </w:pPr>
      <w:rPr>
        <w:rFonts w:hint="default"/>
        <w:lang w:val="en-AU" w:eastAsia="en-AU" w:bidi="en-AU"/>
      </w:rPr>
    </w:lvl>
    <w:lvl w:ilvl="7" w:tplc="DC064E8C">
      <w:numFmt w:val="bullet"/>
      <w:lvlText w:val="•"/>
      <w:lvlJc w:val="left"/>
      <w:pPr>
        <w:ind w:left="1953" w:hanging="171"/>
      </w:pPr>
      <w:rPr>
        <w:rFonts w:hint="default"/>
        <w:lang w:val="en-AU" w:eastAsia="en-AU" w:bidi="en-AU"/>
      </w:rPr>
    </w:lvl>
    <w:lvl w:ilvl="8" w:tplc="ACC0D0EC">
      <w:numFmt w:val="bullet"/>
      <w:lvlText w:val="•"/>
      <w:lvlJc w:val="left"/>
      <w:pPr>
        <w:ind w:left="2192" w:hanging="171"/>
      </w:pPr>
      <w:rPr>
        <w:rFonts w:hint="default"/>
        <w:lang w:val="en-AU" w:eastAsia="en-AU" w:bidi="en-AU"/>
      </w:rPr>
    </w:lvl>
  </w:abstractNum>
  <w:abstractNum w:abstractNumId="101" w15:restartNumberingAfterBreak="0">
    <w:nsid w:val="77930A10"/>
    <w:multiLevelType w:val="multilevel"/>
    <w:tmpl w:val="41B40D6C"/>
    <w:lvl w:ilvl="0">
      <w:start w:val="1"/>
      <w:numFmt w:val="upperLetter"/>
      <w:pStyle w:val="multiplechoiceoption"/>
      <w:lvlText w:val="%1"/>
      <w:lvlJc w:val="left"/>
      <w:pPr>
        <w:ind w:left="340" w:hanging="340"/>
      </w:pPr>
      <w:rPr>
        <w:rFonts w:ascii="Arial" w:hAnsi="Arial" w:hint="default"/>
        <w:b/>
        <w:sz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7C50540"/>
    <w:multiLevelType w:val="hybridMultilevel"/>
    <w:tmpl w:val="4718E6DA"/>
    <w:lvl w:ilvl="0" w:tplc="F8800992">
      <w:numFmt w:val="bullet"/>
      <w:lvlText w:val=""/>
      <w:lvlJc w:val="left"/>
      <w:pPr>
        <w:ind w:left="276" w:hanging="171"/>
      </w:pPr>
      <w:rPr>
        <w:rFonts w:ascii="Symbol" w:eastAsia="Symbol" w:hAnsi="Symbol" w:cs="Symbol" w:hint="default"/>
        <w:w w:val="99"/>
        <w:sz w:val="19"/>
        <w:szCs w:val="19"/>
        <w:lang w:val="en-AU" w:eastAsia="en-AU" w:bidi="en-AU"/>
      </w:rPr>
    </w:lvl>
    <w:lvl w:ilvl="1" w:tplc="7042F45A">
      <w:numFmt w:val="bullet"/>
      <w:lvlText w:val="•"/>
      <w:lvlJc w:val="left"/>
      <w:pPr>
        <w:ind w:left="519" w:hanging="171"/>
      </w:pPr>
      <w:rPr>
        <w:rFonts w:hint="default"/>
        <w:lang w:val="en-AU" w:eastAsia="en-AU" w:bidi="en-AU"/>
      </w:rPr>
    </w:lvl>
    <w:lvl w:ilvl="2" w:tplc="A18276F0">
      <w:numFmt w:val="bullet"/>
      <w:lvlText w:val="•"/>
      <w:lvlJc w:val="left"/>
      <w:pPr>
        <w:ind w:left="758" w:hanging="171"/>
      </w:pPr>
      <w:rPr>
        <w:rFonts w:hint="default"/>
        <w:lang w:val="en-AU" w:eastAsia="en-AU" w:bidi="en-AU"/>
      </w:rPr>
    </w:lvl>
    <w:lvl w:ilvl="3" w:tplc="47A03CD2">
      <w:numFmt w:val="bullet"/>
      <w:lvlText w:val="•"/>
      <w:lvlJc w:val="left"/>
      <w:pPr>
        <w:ind w:left="997" w:hanging="171"/>
      </w:pPr>
      <w:rPr>
        <w:rFonts w:hint="default"/>
        <w:lang w:val="en-AU" w:eastAsia="en-AU" w:bidi="en-AU"/>
      </w:rPr>
    </w:lvl>
    <w:lvl w:ilvl="4" w:tplc="BF76AFB6">
      <w:numFmt w:val="bullet"/>
      <w:lvlText w:val="•"/>
      <w:lvlJc w:val="left"/>
      <w:pPr>
        <w:ind w:left="1236" w:hanging="171"/>
      </w:pPr>
      <w:rPr>
        <w:rFonts w:hint="default"/>
        <w:lang w:val="en-AU" w:eastAsia="en-AU" w:bidi="en-AU"/>
      </w:rPr>
    </w:lvl>
    <w:lvl w:ilvl="5" w:tplc="65DE5F4A">
      <w:numFmt w:val="bullet"/>
      <w:lvlText w:val="•"/>
      <w:lvlJc w:val="left"/>
      <w:pPr>
        <w:ind w:left="1475" w:hanging="171"/>
      </w:pPr>
      <w:rPr>
        <w:rFonts w:hint="default"/>
        <w:lang w:val="en-AU" w:eastAsia="en-AU" w:bidi="en-AU"/>
      </w:rPr>
    </w:lvl>
    <w:lvl w:ilvl="6" w:tplc="FB465570">
      <w:numFmt w:val="bullet"/>
      <w:lvlText w:val="•"/>
      <w:lvlJc w:val="left"/>
      <w:pPr>
        <w:ind w:left="1714" w:hanging="171"/>
      </w:pPr>
      <w:rPr>
        <w:rFonts w:hint="default"/>
        <w:lang w:val="en-AU" w:eastAsia="en-AU" w:bidi="en-AU"/>
      </w:rPr>
    </w:lvl>
    <w:lvl w:ilvl="7" w:tplc="39001E48">
      <w:numFmt w:val="bullet"/>
      <w:lvlText w:val="•"/>
      <w:lvlJc w:val="left"/>
      <w:pPr>
        <w:ind w:left="1953" w:hanging="171"/>
      </w:pPr>
      <w:rPr>
        <w:rFonts w:hint="default"/>
        <w:lang w:val="en-AU" w:eastAsia="en-AU" w:bidi="en-AU"/>
      </w:rPr>
    </w:lvl>
    <w:lvl w:ilvl="8" w:tplc="253E0A9C">
      <w:numFmt w:val="bullet"/>
      <w:lvlText w:val="•"/>
      <w:lvlJc w:val="left"/>
      <w:pPr>
        <w:ind w:left="2192" w:hanging="171"/>
      </w:pPr>
      <w:rPr>
        <w:rFonts w:hint="default"/>
        <w:lang w:val="en-AU" w:eastAsia="en-AU" w:bidi="en-AU"/>
      </w:rPr>
    </w:lvl>
  </w:abstractNum>
  <w:abstractNum w:abstractNumId="103" w15:restartNumberingAfterBreak="0">
    <w:nsid w:val="79D813F7"/>
    <w:multiLevelType w:val="hybridMultilevel"/>
    <w:tmpl w:val="B9CC376A"/>
    <w:lvl w:ilvl="0" w:tplc="3A9827EE">
      <w:start w:val="1"/>
      <w:numFmt w:val="bullet"/>
      <w:lvlText w:val="▪"/>
      <w:lvlJc w:val="left"/>
      <w:pPr>
        <w:ind w:left="927" w:hanging="360"/>
      </w:pPr>
      <w:rPr>
        <w:rFonts w:ascii="Arial" w:hAnsi="Arial" w:hint="default"/>
        <w:b w:val="0"/>
        <w:bCs w:val="0"/>
        <w:i w:val="0"/>
        <w:iCs w:val="0"/>
        <w:caps w:val="0"/>
        <w:strike w:val="0"/>
        <w:dstrike w:val="0"/>
        <w:vanish w:val="0"/>
        <w:color w:val="000000" w:themeColor="text1"/>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7C075BC3"/>
    <w:multiLevelType w:val="hybridMultilevel"/>
    <w:tmpl w:val="089A7620"/>
    <w:lvl w:ilvl="0" w:tplc="37726860">
      <w:numFmt w:val="bullet"/>
      <w:lvlText w:val=""/>
      <w:lvlJc w:val="left"/>
      <w:pPr>
        <w:ind w:left="279" w:hanging="171"/>
      </w:pPr>
      <w:rPr>
        <w:rFonts w:ascii="Symbol" w:eastAsia="Symbol" w:hAnsi="Symbol" w:cs="Symbol" w:hint="default"/>
        <w:w w:val="99"/>
        <w:sz w:val="19"/>
        <w:szCs w:val="19"/>
        <w:lang w:val="en-AU" w:eastAsia="en-AU" w:bidi="en-AU"/>
      </w:rPr>
    </w:lvl>
    <w:lvl w:ilvl="1" w:tplc="90FA455E">
      <w:numFmt w:val="bullet"/>
      <w:lvlText w:val="•"/>
      <w:lvlJc w:val="left"/>
      <w:pPr>
        <w:ind w:left="519" w:hanging="171"/>
      </w:pPr>
      <w:rPr>
        <w:rFonts w:hint="default"/>
        <w:lang w:val="en-AU" w:eastAsia="en-AU" w:bidi="en-AU"/>
      </w:rPr>
    </w:lvl>
    <w:lvl w:ilvl="2" w:tplc="8124DA0E">
      <w:numFmt w:val="bullet"/>
      <w:lvlText w:val="•"/>
      <w:lvlJc w:val="left"/>
      <w:pPr>
        <w:ind w:left="758" w:hanging="171"/>
      </w:pPr>
      <w:rPr>
        <w:rFonts w:hint="default"/>
        <w:lang w:val="en-AU" w:eastAsia="en-AU" w:bidi="en-AU"/>
      </w:rPr>
    </w:lvl>
    <w:lvl w:ilvl="3" w:tplc="C930C0D4">
      <w:numFmt w:val="bullet"/>
      <w:lvlText w:val="•"/>
      <w:lvlJc w:val="left"/>
      <w:pPr>
        <w:ind w:left="997" w:hanging="171"/>
      </w:pPr>
      <w:rPr>
        <w:rFonts w:hint="default"/>
        <w:lang w:val="en-AU" w:eastAsia="en-AU" w:bidi="en-AU"/>
      </w:rPr>
    </w:lvl>
    <w:lvl w:ilvl="4" w:tplc="29E8FAC6">
      <w:numFmt w:val="bullet"/>
      <w:lvlText w:val="•"/>
      <w:lvlJc w:val="left"/>
      <w:pPr>
        <w:ind w:left="1237" w:hanging="171"/>
      </w:pPr>
      <w:rPr>
        <w:rFonts w:hint="default"/>
        <w:lang w:val="en-AU" w:eastAsia="en-AU" w:bidi="en-AU"/>
      </w:rPr>
    </w:lvl>
    <w:lvl w:ilvl="5" w:tplc="166221E6">
      <w:numFmt w:val="bullet"/>
      <w:lvlText w:val="•"/>
      <w:lvlJc w:val="left"/>
      <w:pPr>
        <w:ind w:left="1476" w:hanging="171"/>
      </w:pPr>
      <w:rPr>
        <w:rFonts w:hint="default"/>
        <w:lang w:val="en-AU" w:eastAsia="en-AU" w:bidi="en-AU"/>
      </w:rPr>
    </w:lvl>
    <w:lvl w:ilvl="6" w:tplc="F9F26FEE">
      <w:numFmt w:val="bullet"/>
      <w:lvlText w:val="•"/>
      <w:lvlJc w:val="left"/>
      <w:pPr>
        <w:ind w:left="1715" w:hanging="171"/>
      </w:pPr>
      <w:rPr>
        <w:rFonts w:hint="default"/>
        <w:lang w:val="en-AU" w:eastAsia="en-AU" w:bidi="en-AU"/>
      </w:rPr>
    </w:lvl>
    <w:lvl w:ilvl="7" w:tplc="6A221C28">
      <w:numFmt w:val="bullet"/>
      <w:lvlText w:val="•"/>
      <w:lvlJc w:val="left"/>
      <w:pPr>
        <w:ind w:left="1955" w:hanging="171"/>
      </w:pPr>
      <w:rPr>
        <w:rFonts w:hint="default"/>
        <w:lang w:val="en-AU" w:eastAsia="en-AU" w:bidi="en-AU"/>
      </w:rPr>
    </w:lvl>
    <w:lvl w:ilvl="8" w:tplc="8D520C5A">
      <w:numFmt w:val="bullet"/>
      <w:lvlText w:val="•"/>
      <w:lvlJc w:val="left"/>
      <w:pPr>
        <w:ind w:left="2194" w:hanging="171"/>
      </w:pPr>
      <w:rPr>
        <w:rFonts w:hint="default"/>
        <w:lang w:val="en-AU" w:eastAsia="en-AU" w:bidi="en-AU"/>
      </w:rPr>
    </w:lvl>
  </w:abstractNum>
  <w:abstractNum w:abstractNumId="105" w15:restartNumberingAfterBreak="0">
    <w:nsid w:val="7F9F3D99"/>
    <w:multiLevelType w:val="hybridMultilevel"/>
    <w:tmpl w:val="0B9A691C"/>
    <w:lvl w:ilvl="0" w:tplc="10945562">
      <w:start w:val="1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6" w15:restartNumberingAfterBreak="0">
    <w:nsid w:val="7FDB5AC9"/>
    <w:multiLevelType w:val="hybridMultilevel"/>
    <w:tmpl w:val="34F4BD90"/>
    <w:lvl w:ilvl="0" w:tplc="DC22840C">
      <w:numFmt w:val="bullet"/>
      <w:lvlText w:val=""/>
      <w:lvlJc w:val="left"/>
      <w:pPr>
        <w:ind w:left="282" w:hanging="171"/>
      </w:pPr>
      <w:rPr>
        <w:rFonts w:ascii="Symbol" w:eastAsia="Symbol" w:hAnsi="Symbol" w:cs="Symbol" w:hint="default"/>
        <w:w w:val="99"/>
        <w:sz w:val="19"/>
        <w:szCs w:val="19"/>
        <w:lang w:val="en-AU" w:eastAsia="en-AU" w:bidi="en-AU"/>
      </w:rPr>
    </w:lvl>
    <w:lvl w:ilvl="1" w:tplc="66EE1B34">
      <w:numFmt w:val="bullet"/>
      <w:lvlText w:val="•"/>
      <w:lvlJc w:val="left"/>
      <w:pPr>
        <w:ind w:left="519" w:hanging="171"/>
      </w:pPr>
      <w:rPr>
        <w:rFonts w:hint="default"/>
        <w:lang w:val="en-AU" w:eastAsia="en-AU" w:bidi="en-AU"/>
      </w:rPr>
    </w:lvl>
    <w:lvl w:ilvl="2" w:tplc="042A06C6">
      <w:numFmt w:val="bullet"/>
      <w:lvlText w:val="•"/>
      <w:lvlJc w:val="left"/>
      <w:pPr>
        <w:ind w:left="758" w:hanging="171"/>
      </w:pPr>
      <w:rPr>
        <w:rFonts w:hint="default"/>
        <w:lang w:val="en-AU" w:eastAsia="en-AU" w:bidi="en-AU"/>
      </w:rPr>
    </w:lvl>
    <w:lvl w:ilvl="3" w:tplc="2514E17E">
      <w:numFmt w:val="bullet"/>
      <w:lvlText w:val="•"/>
      <w:lvlJc w:val="left"/>
      <w:pPr>
        <w:ind w:left="997" w:hanging="171"/>
      </w:pPr>
      <w:rPr>
        <w:rFonts w:hint="default"/>
        <w:lang w:val="en-AU" w:eastAsia="en-AU" w:bidi="en-AU"/>
      </w:rPr>
    </w:lvl>
    <w:lvl w:ilvl="4" w:tplc="4B1CCE7C">
      <w:numFmt w:val="bullet"/>
      <w:lvlText w:val="•"/>
      <w:lvlJc w:val="left"/>
      <w:pPr>
        <w:ind w:left="1236" w:hanging="171"/>
      </w:pPr>
      <w:rPr>
        <w:rFonts w:hint="default"/>
        <w:lang w:val="en-AU" w:eastAsia="en-AU" w:bidi="en-AU"/>
      </w:rPr>
    </w:lvl>
    <w:lvl w:ilvl="5" w:tplc="073A75B4">
      <w:numFmt w:val="bullet"/>
      <w:lvlText w:val="•"/>
      <w:lvlJc w:val="left"/>
      <w:pPr>
        <w:ind w:left="1476" w:hanging="171"/>
      </w:pPr>
      <w:rPr>
        <w:rFonts w:hint="default"/>
        <w:lang w:val="en-AU" w:eastAsia="en-AU" w:bidi="en-AU"/>
      </w:rPr>
    </w:lvl>
    <w:lvl w:ilvl="6" w:tplc="EE222A32">
      <w:numFmt w:val="bullet"/>
      <w:lvlText w:val="•"/>
      <w:lvlJc w:val="left"/>
      <w:pPr>
        <w:ind w:left="1715" w:hanging="171"/>
      </w:pPr>
      <w:rPr>
        <w:rFonts w:hint="default"/>
        <w:lang w:val="en-AU" w:eastAsia="en-AU" w:bidi="en-AU"/>
      </w:rPr>
    </w:lvl>
    <w:lvl w:ilvl="7" w:tplc="4A589B48">
      <w:numFmt w:val="bullet"/>
      <w:lvlText w:val="•"/>
      <w:lvlJc w:val="left"/>
      <w:pPr>
        <w:ind w:left="1954" w:hanging="171"/>
      </w:pPr>
      <w:rPr>
        <w:rFonts w:hint="default"/>
        <w:lang w:val="en-AU" w:eastAsia="en-AU" w:bidi="en-AU"/>
      </w:rPr>
    </w:lvl>
    <w:lvl w:ilvl="8" w:tplc="A20E8CD8">
      <w:numFmt w:val="bullet"/>
      <w:lvlText w:val="•"/>
      <w:lvlJc w:val="left"/>
      <w:pPr>
        <w:ind w:left="2193" w:hanging="171"/>
      </w:pPr>
      <w:rPr>
        <w:rFonts w:hint="default"/>
        <w:lang w:val="en-AU" w:eastAsia="en-AU" w:bidi="en-AU"/>
      </w:rPr>
    </w:lvl>
  </w:abstractNum>
  <w:abstractNum w:abstractNumId="107" w15:restartNumberingAfterBreak="0">
    <w:nsid w:val="7FE426F8"/>
    <w:multiLevelType w:val="hybridMultilevel"/>
    <w:tmpl w:val="7D2C775A"/>
    <w:lvl w:ilvl="0" w:tplc="C9FC4D82">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81382347">
    <w:abstractNumId w:val="57"/>
  </w:num>
  <w:num w:numId="2" w16cid:durableId="430592404">
    <w:abstractNumId w:val="60"/>
  </w:num>
  <w:num w:numId="3" w16cid:durableId="2004504191">
    <w:abstractNumId w:val="10"/>
  </w:num>
  <w:num w:numId="4" w16cid:durableId="663315754">
    <w:abstractNumId w:val="70"/>
  </w:num>
  <w:num w:numId="5" w16cid:durableId="930546822">
    <w:abstractNumId w:val="31"/>
  </w:num>
  <w:num w:numId="6" w16cid:durableId="1951663391">
    <w:abstractNumId w:val="19"/>
  </w:num>
  <w:num w:numId="7" w16cid:durableId="92819529">
    <w:abstractNumId w:val="3"/>
  </w:num>
  <w:num w:numId="8" w16cid:durableId="881677484">
    <w:abstractNumId w:val="2"/>
  </w:num>
  <w:num w:numId="9" w16cid:durableId="248777344">
    <w:abstractNumId w:val="1"/>
  </w:num>
  <w:num w:numId="10" w16cid:durableId="1179856293">
    <w:abstractNumId w:val="0"/>
  </w:num>
  <w:num w:numId="11" w16cid:durableId="1013804457">
    <w:abstractNumId w:val="12"/>
  </w:num>
  <w:num w:numId="12" w16cid:durableId="491333728">
    <w:abstractNumId w:val="91"/>
  </w:num>
  <w:num w:numId="13" w16cid:durableId="895777599">
    <w:abstractNumId w:val="83"/>
  </w:num>
  <w:num w:numId="14" w16cid:durableId="1621303139">
    <w:abstractNumId w:val="62"/>
  </w:num>
  <w:num w:numId="15" w16cid:durableId="57828961">
    <w:abstractNumId w:val="7"/>
  </w:num>
  <w:num w:numId="16" w16cid:durableId="1359622779">
    <w:abstractNumId w:val="39"/>
  </w:num>
  <w:num w:numId="17" w16cid:durableId="373114854">
    <w:abstractNumId w:val="75"/>
  </w:num>
  <w:num w:numId="18" w16cid:durableId="1393692165">
    <w:abstractNumId w:val="18"/>
  </w:num>
  <w:num w:numId="19" w16cid:durableId="1841575276">
    <w:abstractNumId w:val="63"/>
  </w:num>
  <w:num w:numId="20" w16cid:durableId="1971671510">
    <w:abstractNumId w:val="8"/>
  </w:num>
  <w:num w:numId="21" w16cid:durableId="1976830541">
    <w:abstractNumId w:val="25"/>
  </w:num>
  <w:num w:numId="22" w16cid:durableId="495848473">
    <w:abstractNumId w:val="6"/>
  </w:num>
  <w:num w:numId="23" w16cid:durableId="34358600">
    <w:abstractNumId w:val="73"/>
  </w:num>
  <w:num w:numId="24" w16cid:durableId="232551504">
    <w:abstractNumId w:val="36"/>
  </w:num>
  <w:num w:numId="25" w16cid:durableId="1008287415">
    <w:abstractNumId w:val="35"/>
  </w:num>
  <w:num w:numId="26" w16cid:durableId="1244680120">
    <w:abstractNumId w:val="44"/>
  </w:num>
  <w:num w:numId="27" w16cid:durableId="1676109856">
    <w:abstractNumId w:val="36"/>
  </w:num>
  <w:num w:numId="28" w16cid:durableId="1518621662">
    <w:abstractNumId w:val="35"/>
  </w:num>
  <w:num w:numId="29" w16cid:durableId="1625773296">
    <w:abstractNumId w:val="103"/>
  </w:num>
  <w:num w:numId="30" w16cid:durableId="19979485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7125792">
    <w:abstractNumId w:val="101"/>
  </w:num>
  <w:num w:numId="32" w16cid:durableId="582684034">
    <w:abstractNumId w:val="93"/>
  </w:num>
  <w:num w:numId="33" w16cid:durableId="711267258">
    <w:abstractNumId w:val="46"/>
  </w:num>
  <w:num w:numId="34" w16cid:durableId="1040472388">
    <w:abstractNumId w:val="8"/>
  </w:num>
  <w:num w:numId="35" w16cid:durableId="811212621">
    <w:abstractNumId w:val="44"/>
  </w:num>
  <w:num w:numId="36" w16cid:durableId="796532090">
    <w:abstractNumId w:val="44"/>
  </w:num>
  <w:num w:numId="37" w16cid:durableId="1483935241">
    <w:abstractNumId w:val="44"/>
  </w:num>
  <w:num w:numId="38" w16cid:durableId="1732849533">
    <w:abstractNumId w:val="36"/>
  </w:num>
  <w:num w:numId="39" w16cid:durableId="573008706">
    <w:abstractNumId w:val="25"/>
  </w:num>
  <w:num w:numId="40" w16cid:durableId="32124629">
    <w:abstractNumId w:val="25"/>
  </w:num>
  <w:num w:numId="41" w16cid:durableId="285620016">
    <w:abstractNumId w:val="95"/>
  </w:num>
  <w:num w:numId="42" w16cid:durableId="651984744">
    <w:abstractNumId w:val="22"/>
  </w:num>
  <w:num w:numId="43" w16cid:durableId="1608345184">
    <w:abstractNumId w:val="105"/>
  </w:num>
  <w:num w:numId="44" w16cid:durableId="276327394">
    <w:abstractNumId w:val="65"/>
  </w:num>
  <w:num w:numId="45" w16cid:durableId="406000549">
    <w:abstractNumId w:val="61"/>
  </w:num>
  <w:num w:numId="46" w16cid:durableId="1057825874">
    <w:abstractNumId w:val="68"/>
  </w:num>
  <w:num w:numId="47" w16cid:durableId="115569909">
    <w:abstractNumId w:val="88"/>
  </w:num>
  <w:num w:numId="48" w16cid:durableId="55252421">
    <w:abstractNumId w:val="94"/>
  </w:num>
  <w:num w:numId="49" w16cid:durableId="383524094">
    <w:abstractNumId w:val="16"/>
  </w:num>
  <w:num w:numId="50" w16cid:durableId="1455633048">
    <w:abstractNumId w:val="92"/>
  </w:num>
  <w:num w:numId="51" w16cid:durableId="201330661">
    <w:abstractNumId w:val="78"/>
  </w:num>
  <w:num w:numId="52" w16cid:durableId="1259830785">
    <w:abstractNumId w:val="27"/>
  </w:num>
  <w:num w:numId="53" w16cid:durableId="1519395186">
    <w:abstractNumId w:val="13"/>
  </w:num>
  <w:num w:numId="54" w16cid:durableId="1553925817">
    <w:abstractNumId w:val="47"/>
  </w:num>
  <w:num w:numId="55" w16cid:durableId="1963223702">
    <w:abstractNumId w:val="87"/>
  </w:num>
  <w:num w:numId="56" w16cid:durableId="1076978065">
    <w:abstractNumId w:val="17"/>
  </w:num>
  <w:num w:numId="57" w16cid:durableId="87043207">
    <w:abstractNumId w:val="48"/>
  </w:num>
  <w:num w:numId="58" w16cid:durableId="1203710852">
    <w:abstractNumId w:val="56"/>
  </w:num>
  <w:num w:numId="59" w16cid:durableId="1973975393">
    <w:abstractNumId w:val="29"/>
  </w:num>
  <w:num w:numId="60" w16cid:durableId="2119181844">
    <w:abstractNumId w:val="24"/>
  </w:num>
  <w:num w:numId="61" w16cid:durableId="1539078146">
    <w:abstractNumId w:val="81"/>
  </w:num>
  <w:num w:numId="62" w16cid:durableId="1725907161">
    <w:abstractNumId w:val="37"/>
  </w:num>
  <w:num w:numId="63" w16cid:durableId="40134568">
    <w:abstractNumId w:val="98"/>
  </w:num>
  <w:num w:numId="64" w16cid:durableId="2083216498">
    <w:abstractNumId w:val="74"/>
  </w:num>
  <w:num w:numId="65" w16cid:durableId="245773236">
    <w:abstractNumId w:val="107"/>
  </w:num>
  <w:num w:numId="66" w16cid:durableId="2036926010">
    <w:abstractNumId w:val="33"/>
  </w:num>
  <w:num w:numId="67" w16cid:durableId="1852334198">
    <w:abstractNumId w:val="90"/>
  </w:num>
  <w:num w:numId="68" w16cid:durableId="908156230">
    <w:abstractNumId w:val="71"/>
  </w:num>
  <w:num w:numId="69" w16cid:durableId="921991325">
    <w:abstractNumId w:val="89"/>
  </w:num>
  <w:num w:numId="70" w16cid:durableId="2011563108">
    <w:abstractNumId w:val="64"/>
  </w:num>
  <w:num w:numId="71" w16cid:durableId="613636716">
    <w:abstractNumId w:val="30"/>
  </w:num>
  <w:num w:numId="72" w16cid:durableId="1485269417">
    <w:abstractNumId w:val="66"/>
  </w:num>
  <w:num w:numId="73" w16cid:durableId="1255751087">
    <w:abstractNumId w:val="5"/>
  </w:num>
  <w:num w:numId="74" w16cid:durableId="1383288289">
    <w:abstractNumId w:val="23"/>
  </w:num>
  <w:num w:numId="75" w16cid:durableId="1696350299">
    <w:abstractNumId w:val="58"/>
  </w:num>
  <w:num w:numId="76" w16cid:durableId="953707666">
    <w:abstractNumId w:val="32"/>
  </w:num>
  <w:num w:numId="77" w16cid:durableId="1191451992">
    <w:abstractNumId w:val="86"/>
  </w:num>
  <w:num w:numId="78" w16cid:durableId="365722113">
    <w:abstractNumId w:val="42"/>
  </w:num>
  <w:num w:numId="79" w16cid:durableId="513610325">
    <w:abstractNumId w:val="50"/>
  </w:num>
  <w:num w:numId="80" w16cid:durableId="1905674893">
    <w:abstractNumId w:val="15"/>
  </w:num>
  <w:num w:numId="81" w16cid:durableId="326132144">
    <w:abstractNumId w:val="84"/>
  </w:num>
  <w:num w:numId="82" w16cid:durableId="70852671">
    <w:abstractNumId w:val="43"/>
  </w:num>
  <w:num w:numId="83" w16cid:durableId="415127114">
    <w:abstractNumId w:val="80"/>
  </w:num>
  <w:num w:numId="84" w16cid:durableId="1064833929">
    <w:abstractNumId w:val="55"/>
  </w:num>
  <w:num w:numId="85" w16cid:durableId="1310745937">
    <w:abstractNumId w:val="72"/>
  </w:num>
  <w:num w:numId="86" w16cid:durableId="1294629935">
    <w:abstractNumId w:val="26"/>
  </w:num>
  <w:num w:numId="87" w16cid:durableId="1045132085">
    <w:abstractNumId w:val="76"/>
  </w:num>
  <w:num w:numId="88" w16cid:durableId="941574961">
    <w:abstractNumId w:val="52"/>
  </w:num>
  <w:num w:numId="89" w16cid:durableId="951938751">
    <w:abstractNumId w:val="77"/>
  </w:num>
  <w:num w:numId="90" w16cid:durableId="964427928">
    <w:abstractNumId w:val="104"/>
  </w:num>
  <w:num w:numId="91" w16cid:durableId="556891408">
    <w:abstractNumId w:val="28"/>
  </w:num>
  <w:num w:numId="92" w16cid:durableId="610940121">
    <w:abstractNumId w:val="49"/>
  </w:num>
  <w:num w:numId="93" w16cid:durableId="1701054522">
    <w:abstractNumId w:val="45"/>
  </w:num>
  <w:num w:numId="94" w16cid:durableId="159388526">
    <w:abstractNumId w:val="20"/>
  </w:num>
  <w:num w:numId="95" w16cid:durableId="1019621709">
    <w:abstractNumId w:val="41"/>
  </w:num>
  <w:num w:numId="96" w16cid:durableId="1044871090">
    <w:abstractNumId w:val="69"/>
  </w:num>
  <w:num w:numId="97" w16cid:durableId="393043443">
    <w:abstractNumId w:val="9"/>
  </w:num>
  <w:num w:numId="98" w16cid:durableId="1722097467">
    <w:abstractNumId w:val="34"/>
  </w:num>
  <w:num w:numId="99" w16cid:durableId="1828744441">
    <w:abstractNumId w:val="85"/>
  </w:num>
  <w:num w:numId="100" w16cid:durableId="338897161">
    <w:abstractNumId w:val="51"/>
  </w:num>
  <w:num w:numId="101" w16cid:durableId="643121622">
    <w:abstractNumId w:val="102"/>
  </w:num>
  <w:num w:numId="102" w16cid:durableId="1098792922">
    <w:abstractNumId w:val="40"/>
  </w:num>
  <w:num w:numId="103" w16cid:durableId="935090532">
    <w:abstractNumId w:val="54"/>
  </w:num>
  <w:num w:numId="104" w16cid:durableId="680863184">
    <w:abstractNumId w:val="4"/>
  </w:num>
  <w:num w:numId="105" w16cid:durableId="603922774">
    <w:abstractNumId w:val="53"/>
  </w:num>
  <w:num w:numId="106" w16cid:durableId="156924591">
    <w:abstractNumId w:val="96"/>
  </w:num>
  <w:num w:numId="107" w16cid:durableId="543912352">
    <w:abstractNumId w:val="106"/>
  </w:num>
  <w:num w:numId="108" w16cid:durableId="644316977">
    <w:abstractNumId w:val="97"/>
  </w:num>
  <w:num w:numId="109" w16cid:durableId="1551961988">
    <w:abstractNumId w:val="79"/>
  </w:num>
  <w:num w:numId="110" w16cid:durableId="1455975917">
    <w:abstractNumId w:val="99"/>
  </w:num>
  <w:num w:numId="111" w16cid:durableId="827328719">
    <w:abstractNumId w:val="100"/>
  </w:num>
  <w:num w:numId="112" w16cid:durableId="1169710600">
    <w:abstractNumId w:val="67"/>
  </w:num>
  <w:num w:numId="113" w16cid:durableId="1461805086">
    <w:abstractNumId w:val="21"/>
  </w:num>
  <w:num w:numId="114" w16cid:durableId="1731266940">
    <w:abstractNumId w:val="82"/>
  </w:num>
  <w:num w:numId="115" w16cid:durableId="581916780">
    <w:abstractNumId w:val="38"/>
  </w:num>
  <w:num w:numId="116" w16cid:durableId="45960750">
    <w:abstractNumId w:val="11"/>
  </w:num>
  <w:num w:numId="117" w16cid:durableId="465899251">
    <w:abstractNumId w:val="14"/>
  </w:num>
  <w:num w:numId="118" w16cid:durableId="1407845910">
    <w:abstractNumId w:val="59"/>
  </w:num>
  <w:numIdMacAtCleanup w:val="1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HILL, Michael (mxcah1)">
    <w15:presenceInfo w15:providerId="AD" w15:userId="S-1-5-21-1809614007-2965295471-3295632008-787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00"/>
    <w:rsid w:val="00000467"/>
    <w:rsid w:val="000009D0"/>
    <w:rsid w:val="00002D5B"/>
    <w:rsid w:val="00003744"/>
    <w:rsid w:val="00003A28"/>
    <w:rsid w:val="00004943"/>
    <w:rsid w:val="00005951"/>
    <w:rsid w:val="000063A2"/>
    <w:rsid w:val="00007C6B"/>
    <w:rsid w:val="0001015F"/>
    <w:rsid w:val="000159C5"/>
    <w:rsid w:val="00017F0E"/>
    <w:rsid w:val="0002293A"/>
    <w:rsid w:val="00022C26"/>
    <w:rsid w:val="000241FD"/>
    <w:rsid w:val="00024678"/>
    <w:rsid w:val="000252B6"/>
    <w:rsid w:val="00025ADB"/>
    <w:rsid w:val="00025D91"/>
    <w:rsid w:val="000262B9"/>
    <w:rsid w:val="000270DC"/>
    <w:rsid w:val="000309D1"/>
    <w:rsid w:val="00031333"/>
    <w:rsid w:val="000315C3"/>
    <w:rsid w:val="00032D0A"/>
    <w:rsid w:val="00033AB9"/>
    <w:rsid w:val="000375C0"/>
    <w:rsid w:val="00040EF5"/>
    <w:rsid w:val="00042024"/>
    <w:rsid w:val="00042417"/>
    <w:rsid w:val="00043A66"/>
    <w:rsid w:val="00045335"/>
    <w:rsid w:val="00047D34"/>
    <w:rsid w:val="00047F28"/>
    <w:rsid w:val="00050998"/>
    <w:rsid w:val="00054C08"/>
    <w:rsid w:val="00054C8A"/>
    <w:rsid w:val="000559BC"/>
    <w:rsid w:val="00055FD1"/>
    <w:rsid w:val="0006259C"/>
    <w:rsid w:val="00062E0A"/>
    <w:rsid w:val="000658BE"/>
    <w:rsid w:val="00065D7D"/>
    <w:rsid w:val="00067EC9"/>
    <w:rsid w:val="00070242"/>
    <w:rsid w:val="00070735"/>
    <w:rsid w:val="00070B06"/>
    <w:rsid w:val="0007229F"/>
    <w:rsid w:val="00072AAF"/>
    <w:rsid w:val="0007358E"/>
    <w:rsid w:val="00074F2E"/>
    <w:rsid w:val="00075317"/>
    <w:rsid w:val="000764AB"/>
    <w:rsid w:val="000775A1"/>
    <w:rsid w:val="0008306F"/>
    <w:rsid w:val="000843E5"/>
    <w:rsid w:val="000852BB"/>
    <w:rsid w:val="00086AA0"/>
    <w:rsid w:val="00087B97"/>
    <w:rsid w:val="0009134B"/>
    <w:rsid w:val="00091F28"/>
    <w:rsid w:val="00092359"/>
    <w:rsid w:val="000928DA"/>
    <w:rsid w:val="00094BC9"/>
    <w:rsid w:val="00095636"/>
    <w:rsid w:val="00095897"/>
    <w:rsid w:val="000A398B"/>
    <w:rsid w:val="000A462D"/>
    <w:rsid w:val="000A4CC7"/>
    <w:rsid w:val="000A658F"/>
    <w:rsid w:val="000A7ABD"/>
    <w:rsid w:val="000A7D63"/>
    <w:rsid w:val="000B0010"/>
    <w:rsid w:val="000B10B7"/>
    <w:rsid w:val="000B2156"/>
    <w:rsid w:val="000B3026"/>
    <w:rsid w:val="000B468B"/>
    <w:rsid w:val="000B4EBE"/>
    <w:rsid w:val="000B6640"/>
    <w:rsid w:val="000B6679"/>
    <w:rsid w:val="000B7E68"/>
    <w:rsid w:val="000C0932"/>
    <w:rsid w:val="000C0A8F"/>
    <w:rsid w:val="000C0C54"/>
    <w:rsid w:val="000C159B"/>
    <w:rsid w:val="000C1B7A"/>
    <w:rsid w:val="000C256B"/>
    <w:rsid w:val="000C3195"/>
    <w:rsid w:val="000C4E50"/>
    <w:rsid w:val="000C748A"/>
    <w:rsid w:val="000D1A7B"/>
    <w:rsid w:val="000D2D55"/>
    <w:rsid w:val="000D3FF1"/>
    <w:rsid w:val="000D4545"/>
    <w:rsid w:val="000D455D"/>
    <w:rsid w:val="000D4F32"/>
    <w:rsid w:val="000D4F7D"/>
    <w:rsid w:val="000D7E9F"/>
    <w:rsid w:val="000E0468"/>
    <w:rsid w:val="000E373F"/>
    <w:rsid w:val="000E3F33"/>
    <w:rsid w:val="000E4037"/>
    <w:rsid w:val="000E72F4"/>
    <w:rsid w:val="000E73AE"/>
    <w:rsid w:val="000F19CA"/>
    <w:rsid w:val="000F2AB9"/>
    <w:rsid w:val="000F2FF2"/>
    <w:rsid w:val="000F4FE8"/>
    <w:rsid w:val="000F53CA"/>
    <w:rsid w:val="000F58F6"/>
    <w:rsid w:val="000F6BAC"/>
    <w:rsid w:val="000F75C1"/>
    <w:rsid w:val="001007C1"/>
    <w:rsid w:val="001029DB"/>
    <w:rsid w:val="001033F6"/>
    <w:rsid w:val="00111134"/>
    <w:rsid w:val="001115B0"/>
    <w:rsid w:val="00112A63"/>
    <w:rsid w:val="00112BA6"/>
    <w:rsid w:val="00113100"/>
    <w:rsid w:val="00114513"/>
    <w:rsid w:val="00114DE1"/>
    <w:rsid w:val="0011520D"/>
    <w:rsid w:val="00122E39"/>
    <w:rsid w:val="00122FC3"/>
    <w:rsid w:val="00123236"/>
    <w:rsid w:val="00123709"/>
    <w:rsid w:val="001246A8"/>
    <w:rsid w:val="00124A32"/>
    <w:rsid w:val="001252D9"/>
    <w:rsid w:val="00127B4D"/>
    <w:rsid w:val="00130DB0"/>
    <w:rsid w:val="00132A42"/>
    <w:rsid w:val="001335A3"/>
    <w:rsid w:val="00133612"/>
    <w:rsid w:val="00133FAE"/>
    <w:rsid w:val="00134937"/>
    <w:rsid w:val="00134DDD"/>
    <w:rsid w:val="00135C0D"/>
    <w:rsid w:val="0013653C"/>
    <w:rsid w:val="001366B6"/>
    <w:rsid w:val="001377B9"/>
    <w:rsid w:val="0014027D"/>
    <w:rsid w:val="001411A8"/>
    <w:rsid w:val="001413CB"/>
    <w:rsid w:val="00142006"/>
    <w:rsid w:val="0014489A"/>
    <w:rsid w:val="001451E0"/>
    <w:rsid w:val="00145B46"/>
    <w:rsid w:val="0015055A"/>
    <w:rsid w:val="00151750"/>
    <w:rsid w:val="00153FEF"/>
    <w:rsid w:val="0015475A"/>
    <w:rsid w:val="001553EE"/>
    <w:rsid w:val="00155943"/>
    <w:rsid w:val="001577DF"/>
    <w:rsid w:val="00157FAC"/>
    <w:rsid w:val="0016009A"/>
    <w:rsid w:val="001604AE"/>
    <w:rsid w:val="001605FD"/>
    <w:rsid w:val="00164B9A"/>
    <w:rsid w:val="001703E9"/>
    <w:rsid w:val="00170EBF"/>
    <w:rsid w:val="00175F19"/>
    <w:rsid w:val="001763A2"/>
    <w:rsid w:val="00181A4D"/>
    <w:rsid w:val="00181A58"/>
    <w:rsid w:val="00181ED0"/>
    <w:rsid w:val="00181FC2"/>
    <w:rsid w:val="00182A1B"/>
    <w:rsid w:val="00185766"/>
    <w:rsid w:val="001869ED"/>
    <w:rsid w:val="0019386F"/>
    <w:rsid w:val="001944D1"/>
    <w:rsid w:val="0019458A"/>
    <w:rsid w:val="00195644"/>
    <w:rsid w:val="00195943"/>
    <w:rsid w:val="001974B5"/>
    <w:rsid w:val="001A01CE"/>
    <w:rsid w:val="001A0456"/>
    <w:rsid w:val="001A23B0"/>
    <w:rsid w:val="001A2E03"/>
    <w:rsid w:val="001A35FF"/>
    <w:rsid w:val="001A47EB"/>
    <w:rsid w:val="001A51A3"/>
    <w:rsid w:val="001A6886"/>
    <w:rsid w:val="001A717E"/>
    <w:rsid w:val="001B1919"/>
    <w:rsid w:val="001B2F6C"/>
    <w:rsid w:val="001B5C0D"/>
    <w:rsid w:val="001B5F92"/>
    <w:rsid w:val="001B76CE"/>
    <w:rsid w:val="001B7882"/>
    <w:rsid w:val="001C10A8"/>
    <w:rsid w:val="001C18E6"/>
    <w:rsid w:val="001C24A0"/>
    <w:rsid w:val="001C306C"/>
    <w:rsid w:val="001C3385"/>
    <w:rsid w:val="001C363B"/>
    <w:rsid w:val="001C6D32"/>
    <w:rsid w:val="001C7DF9"/>
    <w:rsid w:val="001D09F5"/>
    <w:rsid w:val="001D2FEF"/>
    <w:rsid w:val="001E0CD8"/>
    <w:rsid w:val="001E19FE"/>
    <w:rsid w:val="001E30D3"/>
    <w:rsid w:val="001E3423"/>
    <w:rsid w:val="001E4EE2"/>
    <w:rsid w:val="001E654C"/>
    <w:rsid w:val="001E7392"/>
    <w:rsid w:val="001E780B"/>
    <w:rsid w:val="001E7BC8"/>
    <w:rsid w:val="001F1BDA"/>
    <w:rsid w:val="001F279C"/>
    <w:rsid w:val="001F299D"/>
    <w:rsid w:val="001F3875"/>
    <w:rsid w:val="001F4623"/>
    <w:rsid w:val="001F4999"/>
    <w:rsid w:val="001F5484"/>
    <w:rsid w:val="00201219"/>
    <w:rsid w:val="00201EBE"/>
    <w:rsid w:val="002031DA"/>
    <w:rsid w:val="00203453"/>
    <w:rsid w:val="002048D5"/>
    <w:rsid w:val="002056A9"/>
    <w:rsid w:val="00205852"/>
    <w:rsid w:val="00206B59"/>
    <w:rsid w:val="00210836"/>
    <w:rsid w:val="002140C2"/>
    <w:rsid w:val="00215920"/>
    <w:rsid w:val="00216149"/>
    <w:rsid w:val="00220F4E"/>
    <w:rsid w:val="00221C9C"/>
    <w:rsid w:val="002221A0"/>
    <w:rsid w:val="00222DE4"/>
    <w:rsid w:val="0022583B"/>
    <w:rsid w:val="00225F7C"/>
    <w:rsid w:val="00226B83"/>
    <w:rsid w:val="00227B1B"/>
    <w:rsid w:val="00227FB5"/>
    <w:rsid w:val="00230CBD"/>
    <w:rsid w:val="00233091"/>
    <w:rsid w:val="00234147"/>
    <w:rsid w:val="0023463F"/>
    <w:rsid w:val="00234797"/>
    <w:rsid w:val="00235ADC"/>
    <w:rsid w:val="00235B92"/>
    <w:rsid w:val="002406AA"/>
    <w:rsid w:val="00240887"/>
    <w:rsid w:val="00241658"/>
    <w:rsid w:val="002416FC"/>
    <w:rsid w:val="0024176D"/>
    <w:rsid w:val="00245CC8"/>
    <w:rsid w:val="0024651E"/>
    <w:rsid w:val="002508BD"/>
    <w:rsid w:val="00251809"/>
    <w:rsid w:val="002562FE"/>
    <w:rsid w:val="002576DE"/>
    <w:rsid w:val="00261538"/>
    <w:rsid w:val="00263CA2"/>
    <w:rsid w:val="00264110"/>
    <w:rsid w:val="00265885"/>
    <w:rsid w:val="00265F5E"/>
    <w:rsid w:val="00266B5B"/>
    <w:rsid w:val="00266D57"/>
    <w:rsid w:val="00267AF3"/>
    <w:rsid w:val="00270181"/>
    <w:rsid w:val="00270E23"/>
    <w:rsid w:val="00271A2D"/>
    <w:rsid w:val="00275042"/>
    <w:rsid w:val="00276E59"/>
    <w:rsid w:val="00276EE0"/>
    <w:rsid w:val="002774D4"/>
    <w:rsid w:val="00277A75"/>
    <w:rsid w:val="00280C62"/>
    <w:rsid w:val="00281C76"/>
    <w:rsid w:val="00282768"/>
    <w:rsid w:val="0028380E"/>
    <w:rsid w:val="002841E3"/>
    <w:rsid w:val="002842FD"/>
    <w:rsid w:val="00286A7F"/>
    <w:rsid w:val="00286C03"/>
    <w:rsid w:val="00287E3C"/>
    <w:rsid w:val="0029261D"/>
    <w:rsid w:val="002958C5"/>
    <w:rsid w:val="002972A8"/>
    <w:rsid w:val="00297570"/>
    <w:rsid w:val="002A03EF"/>
    <w:rsid w:val="002A18C6"/>
    <w:rsid w:val="002A1BFF"/>
    <w:rsid w:val="002A2C14"/>
    <w:rsid w:val="002A67ED"/>
    <w:rsid w:val="002A76C9"/>
    <w:rsid w:val="002B2B5F"/>
    <w:rsid w:val="002B3C50"/>
    <w:rsid w:val="002B3E3A"/>
    <w:rsid w:val="002B40EC"/>
    <w:rsid w:val="002B4257"/>
    <w:rsid w:val="002C0507"/>
    <w:rsid w:val="002C0BE1"/>
    <w:rsid w:val="002C1251"/>
    <w:rsid w:val="002C1F67"/>
    <w:rsid w:val="002C300D"/>
    <w:rsid w:val="002C338E"/>
    <w:rsid w:val="002C3BBD"/>
    <w:rsid w:val="002C3BFF"/>
    <w:rsid w:val="002C6AFD"/>
    <w:rsid w:val="002D05D8"/>
    <w:rsid w:val="002D2C65"/>
    <w:rsid w:val="002D3C23"/>
    <w:rsid w:val="002D42DD"/>
    <w:rsid w:val="002D4B80"/>
    <w:rsid w:val="002D4E39"/>
    <w:rsid w:val="002D61F5"/>
    <w:rsid w:val="002D6621"/>
    <w:rsid w:val="002D6EA7"/>
    <w:rsid w:val="002E07B9"/>
    <w:rsid w:val="002E0F9C"/>
    <w:rsid w:val="002E23B1"/>
    <w:rsid w:val="002E3A24"/>
    <w:rsid w:val="002E42B9"/>
    <w:rsid w:val="002E4C1F"/>
    <w:rsid w:val="002E6C66"/>
    <w:rsid w:val="002E76A5"/>
    <w:rsid w:val="002F1C33"/>
    <w:rsid w:val="002F1C3A"/>
    <w:rsid w:val="002F2691"/>
    <w:rsid w:val="002F4308"/>
    <w:rsid w:val="002F5BF6"/>
    <w:rsid w:val="002F60D5"/>
    <w:rsid w:val="002F671C"/>
    <w:rsid w:val="002F699D"/>
    <w:rsid w:val="00300721"/>
    <w:rsid w:val="0030156E"/>
    <w:rsid w:val="003043B4"/>
    <w:rsid w:val="003044FC"/>
    <w:rsid w:val="00305424"/>
    <w:rsid w:val="00305912"/>
    <w:rsid w:val="00305F91"/>
    <w:rsid w:val="00310B2B"/>
    <w:rsid w:val="00312E48"/>
    <w:rsid w:val="003133B0"/>
    <w:rsid w:val="0031537C"/>
    <w:rsid w:val="00315C84"/>
    <w:rsid w:val="0031707B"/>
    <w:rsid w:val="003204F2"/>
    <w:rsid w:val="003216A0"/>
    <w:rsid w:val="00322093"/>
    <w:rsid w:val="00324018"/>
    <w:rsid w:val="00330653"/>
    <w:rsid w:val="00330957"/>
    <w:rsid w:val="00330B8F"/>
    <w:rsid w:val="00332B10"/>
    <w:rsid w:val="00333D20"/>
    <w:rsid w:val="00334533"/>
    <w:rsid w:val="003368A1"/>
    <w:rsid w:val="00336D14"/>
    <w:rsid w:val="0033717A"/>
    <w:rsid w:val="003373DB"/>
    <w:rsid w:val="00337C22"/>
    <w:rsid w:val="00337D69"/>
    <w:rsid w:val="0034090F"/>
    <w:rsid w:val="003410BA"/>
    <w:rsid w:val="00341D93"/>
    <w:rsid w:val="00342D57"/>
    <w:rsid w:val="003433B8"/>
    <w:rsid w:val="00344DF1"/>
    <w:rsid w:val="00346680"/>
    <w:rsid w:val="003471CF"/>
    <w:rsid w:val="003526C7"/>
    <w:rsid w:val="00352A99"/>
    <w:rsid w:val="003534FF"/>
    <w:rsid w:val="0035395E"/>
    <w:rsid w:val="00354973"/>
    <w:rsid w:val="00355BB2"/>
    <w:rsid w:val="00355CF1"/>
    <w:rsid w:val="003563CF"/>
    <w:rsid w:val="0035706E"/>
    <w:rsid w:val="00357650"/>
    <w:rsid w:val="0036151C"/>
    <w:rsid w:val="00361524"/>
    <w:rsid w:val="003633D1"/>
    <w:rsid w:val="0036483A"/>
    <w:rsid w:val="00366D89"/>
    <w:rsid w:val="003703FD"/>
    <w:rsid w:val="00372605"/>
    <w:rsid w:val="003726BB"/>
    <w:rsid w:val="00372906"/>
    <w:rsid w:val="00372E92"/>
    <w:rsid w:val="0037352C"/>
    <w:rsid w:val="003735C1"/>
    <w:rsid w:val="00374B3F"/>
    <w:rsid w:val="00375830"/>
    <w:rsid w:val="00380876"/>
    <w:rsid w:val="00381526"/>
    <w:rsid w:val="003836CE"/>
    <w:rsid w:val="00386766"/>
    <w:rsid w:val="0039039F"/>
    <w:rsid w:val="0039306E"/>
    <w:rsid w:val="00393E8B"/>
    <w:rsid w:val="00396B12"/>
    <w:rsid w:val="00397386"/>
    <w:rsid w:val="003A1848"/>
    <w:rsid w:val="003A3441"/>
    <w:rsid w:val="003A3672"/>
    <w:rsid w:val="003A5AB5"/>
    <w:rsid w:val="003A66A9"/>
    <w:rsid w:val="003B07B0"/>
    <w:rsid w:val="003B1068"/>
    <w:rsid w:val="003B118B"/>
    <w:rsid w:val="003B1650"/>
    <w:rsid w:val="003B23E9"/>
    <w:rsid w:val="003B26EF"/>
    <w:rsid w:val="003B4861"/>
    <w:rsid w:val="003B5233"/>
    <w:rsid w:val="003B5F83"/>
    <w:rsid w:val="003B63D3"/>
    <w:rsid w:val="003B6531"/>
    <w:rsid w:val="003B663A"/>
    <w:rsid w:val="003B6A1B"/>
    <w:rsid w:val="003B6EE5"/>
    <w:rsid w:val="003B7039"/>
    <w:rsid w:val="003B7A55"/>
    <w:rsid w:val="003B7EBA"/>
    <w:rsid w:val="003B7F37"/>
    <w:rsid w:val="003C0748"/>
    <w:rsid w:val="003C1FDF"/>
    <w:rsid w:val="003C4CAA"/>
    <w:rsid w:val="003C4FCA"/>
    <w:rsid w:val="003C77C5"/>
    <w:rsid w:val="003D05A6"/>
    <w:rsid w:val="003D1F62"/>
    <w:rsid w:val="003D258C"/>
    <w:rsid w:val="003D43BD"/>
    <w:rsid w:val="003E12D4"/>
    <w:rsid w:val="003E4B69"/>
    <w:rsid w:val="003E5A98"/>
    <w:rsid w:val="003E756A"/>
    <w:rsid w:val="003F0326"/>
    <w:rsid w:val="003F0514"/>
    <w:rsid w:val="003F2F6C"/>
    <w:rsid w:val="003F4B29"/>
    <w:rsid w:val="003F4B6D"/>
    <w:rsid w:val="003F5AF3"/>
    <w:rsid w:val="003F5BAA"/>
    <w:rsid w:val="003F6421"/>
    <w:rsid w:val="003F6AC9"/>
    <w:rsid w:val="003F77DE"/>
    <w:rsid w:val="00400EB1"/>
    <w:rsid w:val="0040152D"/>
    <w:rsid w:val="00402328"/>
    <w:rsid w:val="004024FA"/>
    <w:rsid w:val="00402913"/>
    <w:rsid w:val="00402F08"/>
    <w:rsid w:val="004037B0"/>
    <w:rsid w:val="00403A6D"/>
    <w:rsid w:val="0040556C"/>
    <w:rsid w:val="0040665F"/>
    <w:rsid w:val="00406F98"/>
    <w:rsid w:val="00415943"/>
    <w:rsid w:val="0041619B"/>
    <w:rsid w:val="004171A4"/>
    <w:rsid w:val="00417FFA"/>
    <w:rsid w:val="0042084F"/>
    <w:rsid w:val="0042126D"/>
    <w:rsid w:val="00421850"/>
    <w:rsid w:val="00421B30"/>
    <w:rsid w:val="00423C67"/>
    <w:rsid w:val="004259AD"/>
    <w:rsid w:val="00431096"/>
    <w:rsid w:val="00431EEE"/>
    <w:rsid w:val="00432102"/>
    <w:rsid w:val="00432B4C"/>
    <w:rsid w:val="0043354F"/>
    <w:rsid w:val="00433800"/>
    <w:rsid w:val="00433869"/>
    <w:rsid w:val="004338A0"/>
    <w:rsid w:val="00433E32"/>
    <w:rsid w:val="004356EE"/>
    <w:rsid w:val="00437036"/>
    <w:rsid w:val="0043730D"/>
    <w:rsid w:val="00440BCC"/>
    <w:rsid w:val="00443469"/>
    <w:rsid w:val="00445283"/>
    <w:rsid w:val="004452BB"/>
    <w:rsid w:val="004461B1"/>
    <w:rsid w:val="004512BA"/>
    <w:rsid w:val="00452337"/>
    <w:rsid w:val="00452BB2"/>
    <w:rsid w:val="00452FB3"/>
    <w:rsid w:val="004560D4"/>
    <w:rsid w:val="00457AB7"/>
    <w:rsid w:val="00457CC1"/>
    <w:rsid w:val="00461C3D"/>
    <w:rsid w:val="00463344"/>
    <w:rsid w:val="00464CE4"/>
    <w:rsid w:val="004665E9"/>
    <w:rsid w:val="004666BD"/>
    <w:rsid w:val="00467329"/>
    <w:rsid w:val="0047074E"/>
    <w:rsid w:val="0047146A"/>
    <w:rsid w:val="00471542"/>
    <w:rsid w:val="00471942"/>
    <w:rsid w:val="00472274"/>
    <w:rsid w:val="00472C2F"/>
    <w:rsid w:val="00472F71"/>
    <w:rsid w:val="004730FF"/>
    <w:rsid w:val="00473411"/>
    <w:rsid w:val="00475EF5"/>
    <w:rsid w:val="00475FFD"/>
    <w:rsid w:val="00476B19"/>
    <w:rsid w:val="0047704A"/>
    <w:rsid w:val="00481C43"/>
    <w:rsid w:val="00481DD5"/>
    <w:rsid w:val="00482724"/>
    <w:rsid w:val="00482F37"/>
    <w:rsid w:val="00483858"/>
    <w:rsid w:val="00484C1A"/>
    <w:rsid w:val="0048713F"/>
    <w:rsid w:val="00487176"/>
    <w:rsid w:val="0049188D"/>
    <w:rsid w:val="0049214A"/>
    <w:rsid w:val="004921B8"/>
    <w:rsid w:val="00494001"/>
    <w:rsid w:val="00494B2C"/>
    <w:rsid w:val="00495B2E"/>
    <w:rsid w:val="00495EBF"/>
    <w:rsid w:val="00496CDB"/>
    <w:rsid w:val="004A0A2F"/>
    <w:rsid w:val="004A489A"/>
    <w:rsid w:val="004A5CED"/>
    <w:rsid w:val="004A5E22"/>
    <w:rsid w:val="004A6FA1"/>
    <w:rsid w:val="004A7BB5"/>
    <w:rsid w:val="004B1F4B"/>
    <w:rsid w:val="004B21D0"/>
    <w:rsid w:val="004B3743"/>
    <w:rsid w:val="004B5AD6"/>
    <w:rsid w:val="004B6DDA"/>
    <w:rsid w:val="004B7366"/>
    <w:rsid w:val="004C0867"/>
    <w:rsid w:val="004C0B80"/>
    <w:rsid w:val="004C12B0"/>
    <w:rsid w:val="004C1CB1"/>
    <w:rsid w:val="004C1CBE"/>
    <w:rsid w:val="004C3954"/>
    <w:rsid w:val="004C5FFF"/>
    <w:rsid w:val="004C7384"/>
    <w:rsid w:val="004C7724"/>
    <w:rsid w:val="004C7D71"/>
    <w:rsid w:val="004D038A"/>
    <w:rsid w:val="004D0AFC"/>
    <w:rsid w:val="004D0D95"/>
    <w:rsid w:val="004D29E6"/>
    <w:rsid w:val="004D3FD2"/>
    <w:rsid w:val="004D4728"/>
    <w:rsid w:val="004D4A2D"/>
    <w:rsid w:val="004D4E4A"/>
    <w:rsid w:val="004D555C"/>
    <w:rsid w:val="004D5A07"/>
    <w:rsid w:val="004D5FC4"/>
    <w:rsid w:val="004D6F7B"/>
    <w:rsid w:val="004D7C37"/>
    <w:rsid w:val="004D7E39"/>
    <w:rsid w:val="004E2344"/>
    <w:rsid w:val="004E2965"/>
    <w:rsid w:val="004E3A53"/>
    <w:rsid w:val="004E3F5B"/>
    <w:rsid w:val="004E4374"/>
    <w:rsid w:val="004E5562"/>
    <w:rsid w:val="004E6425"/>
    <w:rsid w:val="004F11E4"/>
    <w:rsid w:val="004F2561"/>
    <w:rsid w:val="004F3B8B"/>
    <w:rsid w:val="004F704F"/>
    <w:rsid w:val="0050396C"/>
    <w:rsid w:val="00504A44"/>
    <w:rsid w:val="00506786"/>
    <w:rsid w:val="00511D05"/>
    <w:rsid w:val="00513571"/>
    <w:rsid w:val="00513B5E"/>
    <w:rsid w:val="005149D3"/>
    <w:rsid w:val="00515ED8"/>
    <w:rsid w:val="0051647F"/>
    <w:rsid w:val="0051671D"/>
    <w:rsid w:val="00516F53"/>
    <w:rsid w:val="00517AE0"/>
    <w:rsid w:val="0052010F"/>
    <w:rsid w:val="00520745"/>
    <w:rsid w:val="0052313B"/>
    <w:rsid w:val="00523260"/>
    <w:rsid w:val="00523445"/>
    <w:rsid w:val="00523509"/>
    <w:rsid w:val="00525C59"/>
    <w:rsid w:val="00527F6D"/>
    <w:rsid w:val="00530B83"/>
    <w:rsid w:val="0053361A"/>
    <w:rsid w:val="005343E5"/>
    <w:rsid w:val="00534E41"/>
    <w:rsid w:val="00535836"/>
    <w:rsid w:val="00535A38"/>
    <w:rsid w:val="00535B1E"/>
    <w:rsid w:val="00536AFC"/>
    <w:rsid w:val="00537D1B"/>
    <w:rsid w:val="00540B51"/>
    <w:rsid w:val="00543BDE"/>
    <w:rsid w:val="00544019"/>
    <w:rsid w:val="00547979"/>
    <w:rsid w:val="0055092E"/>
    <w:rsid w:val="0055229F"/>
    <w:rsid w:val="00553FAE"/>
    <w:rsid w:val="00554ED5"/>
    <w:rsid w:val="0055582C"/>
    <w:rsid w:val="00555AD0"/>
    <w:rsid w:val="00561265"/>
    <w:rsid w:val="005620C2"/>
    <w:rsid w:val="00562C55"/>
    <w:rsid w:val="00564208"/>
    <w:rsid w:val="0056463F"/>
    <w:rsid w:val="0056777A"/>
    <w:rsid w:val="005705AD"/>
    <w:rsid w:val="005718C7"/>
    <w:rsid w:val="00573593"/>
    <w:rsid w:val="005741CD"/>
    <w:rsid w:val="005745C7"/>
    <w:rsid w:val="005764C2"/>
    <w:rsid w:val="0057661F"/>
    <w:rsid w:val="005768B3"/>
    <w:rsid w:val="00577292"/>
    <w:rsid w:val="00577447"/>
    <w:rsid w:val="00580046"/>
    <w:rsid w:val="00580594"/>
    <w:rsid w:val="00580C3E"/>
    <w:rsid w:val="005812E6"/>
    <w:rsid w:val="0058193B"/>
    <w:rsid w:val="0058513E"/>
    <w:rsid w:val="00585301"/>
    <w:rsid w:val="005879A1"/>
    <w:rsid w:val="0059080B"/>
    <w:rsid w:val="00590986"/>
    <w:rsid w:val="00591C7F"/>
    <w:rsid w:val="00591ECB"/>
    <w:rsid w:val="005924B2"/>
    <w:rsid w:val="00593EEF"/>
    <w:rsid w:val="00595601"/>
    <w:rsid w:val="0059592E"/>
    <w:rsid w:val="0059625F"/>
    <w:rsid w:val="0059632D"/>
    <w:rsid w:val="0059668F"/>
    <w:rsid w:val="00597B36"/>
    <w:rsid w:val="005A1DDD"/>
    <w:rsid w:val="005A3E13"/>
    <w:rsid w:val="005A4463"/>
    <w:rsid w:val="005A5EE6"/>
    <w:rsid w:val="005B3664"/>
    <w:rsid w:val="005B60B3"/>
    <w:rsid w:val="005C021D"/>
    <w:rsid w:val="005C0D63"/>
    <w:rsid w:val="005C0D7A"/>
    <w:rsid w:val="005C1196"/>
    <w:rsid w:val="005C3905"/>
    <w:rsid w:val="005C5F29"/>
    <w:rsid w:val="005C6D9E"/>
    <w:rsid w:val="005C7276"/>
    <w:rsid w:val="005C7BAF"/>
    <w:rsid w:val="005D064A"/>
    <w:rsid w:val="005D0CAB"/>
    <w:rsid w:val="005D2AB9"/>
    <w:rsid w:val="005D4F60"/>
    <w:rsid w:val="005D50C0"/>
    <w:rsid w:val="005D6321"/>
    <w:rsid w:val="005E051A"/>
    <w:rsid w:val="005E0D1D"/>
    <w:rsid w:val="005E1422"/>
    <w:rsid w:val="005E1646"/>
    <w:rsid w:val="005E1959"/>
    <w:rsid w:val="005E1AD6"/>
    <w:rsid w:val="005E2987"/>
    <w:rsid w:val="005E318E"/>
    <w:rsid w:val="005E400A"/>
    <w:rsid w:val="005E4253"/>
    <w:rsid w:val="005E46AE"/>
    <w:rsid w:val="005E5426"/>
    <w:rsid w:val="005E54B8"/>
    <w:rsid w:val="005E5D9F"/>
    <w:rsid w:val="005E5F52"/>
    <w:rsid w:val="005E66BA"/>
    <w:rsid w:val="005E70B4"/>
    <w:rsid w:val="005E739C"/>
    <w:rsid w:val="005E7840"/>
    <w:rsid w:val="005F4867"/>
    <w:rsid w:val="005F5783"/>
    <w:rsid w:val="005F71E4"/>
    <w:rsid w:val="005F7230"/>
    <w:rsid w:val="005F7BF6"/>
    <w:rsid w:val="00600C26"/>
    <w:rsid w:val="00600DBE"/>
    <w:rsid w:val="00601B61"/>
    <w:rsid w:val="00603E8A"/>
    <w:rsid w:val="0060435B"/>
    <w:rsid w:val="006107AC"/>
    <w:rsid w:val="00612C8E"/>
    <w:rsid w:val="00614325"/>
    <w:rsid w:val="00614FC1"/>
    <w:rsid w:val="006159C5"/>
    <w:rsid w:val="0062079A"/>
    <w:rsid w:val="00621478"/>
    <w:rsid w:val="0062163D"/>
    <w:rsid w:val="0062168D"/>
    <w:rsid w:val="006224BD"/>
    <w:rsid w:val="00622840"/>
    <w:rsid w:val="00623432"/>
    <w:rsid w:val="0062383A"/>
    <w:rsid w:val="00624DAA"/>
    <w:rsid w:val="00627220"/>
    <w:rsid w:val="006303D1"/>
    <w:rsid w:val="00630814"/>
    <w:rsid w:val="0063081B"/>
    <w:rsid w:val="00632802"/>
    <w:rsid w:val="0063401B"/>
    <w:rsid w:val="006345E1"/>
    <w:rsid w:val="00635A7B"/>
    <w:rsid w:val="006433FE"/>
    <w:rsid w:val="00643629"/>
    <w:rsid w:val="00643E58"/>
    <w:rsid w:val="00644EA1"/>
    <w:rsid w:val="006506A1"/>
    <w:rsid w:val="00650B7B"/>
    <w:rsid w:val="00652E78"/>
    <w:rsid w:val="00655B13"/>
    <w:rsid w:val="0065710C"/>
    <w:rsid w:val="00657D40"/>
    <w:rsid w:val="00657EB0"/>
    <w:rsid w:val="0066030B"/>
    <w:rsid w:val="00660676"/>
    <w:rsid w:val="00660ABF"/>
    <w:rsid w:val="00661365"/>
    <w:rsid w:val="0066343C"/>
    <w:rsid w:val="00663AC1"/>
    <w:rsid w:val="00665B61"/>
    <w:rsid w:val="00666980"/>
    <w:rsid w:val="00666F67"/>
    <w:rsid w:val="00670C43"/>
    <w:rsid w:val="0067418E"/>
    <w:rsid w:val="006741F4"/>
    <w:rsid w:val="00674244"/>
    <w:rsid w:val="00674854"/>
    <w:rsid w:val="00674A78"/>
    <w:rsid w:val="00674EA1"/>
    <w:rsid w:val="00675384"/>
    <w:rsid w:val="00676F77"/>
    <w:rsid w:val="00677F9B"/>
    <w:rsid w:val="00680097"/>
    <w:rsid w:val="0068189E"/>
    <w:rsid w:val="0068196A"/>
    <w:rsid w:val="00681DF5"/>
    <w:rsid w:val="006820D7"/>
    <w:rsid w:val="006829DB"/>
    <w:rsid w:val="00684763"/>
    <w:rsid w:val="0068634B"/>
    <w:rsid w:val="006871C4"/>
    <w:rsid w:val="00687272"/>
    <w:rsid w:val="00687F39"/>
    <w:rsid w:val="0069045D"/>
    <w:rsid w:val="00690616"/>
    <w:rsid w:val="00691565"/>
    <w:rsid w:val="00695287"/>
    <w:rsid w:val="0069551C"/>
    <w:rsid w:val="00697330"/>
    <w:rsid w:val="00697D2C"/>
    <w:rsid w:val="00697F8F"/>
    <w:rsid w:val="006A0A4B"/>
    <w:rsid w:val="006A189A"/>
    <w:rsid w:val="006A245E"/>
    <w:rsid w:val="006A250D"/>
    <w:rsid w:val="006A3DC8"/>
    <w:rsid w:val="006A4EFC"/>
    <w:rsid w:val="006B071B"/>
    <w:rsid w:val="006B0DAA"/>
    <w:rsid w:val="006B10A8"/>
    <w:rsid w:val="006B150F"/>
    <w:rsid w:val="006B2B44"/>
    <w:rsid w:val="006B37FA"/>
    <w:rsid w:val="006B6288"/>
    <w:rsid w:val="006B6B74"/>
    <w:rsid w:val="006B74C5"/>
    <w:rsid w:val="006B7907"/>
    <w:rsid w:val="006C0C0E"/>
    <w:rsid w:val="006C13F2"/>
    <w:rsid w:val="006C3051"/>
    <w:rsid w:val="006C3971"/>
    <w:rsid w:val="006C46C4"/>
    <w:rsid w:val="006C55DD"/>
    <w:rsid w:val="006C7B26"/>
    <w:rsid w:val="006D252C"/>
    <w:rsid w:val="006D2BBA"/>
    <w:rsid w:val="006D3155"/>
    <w:rsid w:val="006D5D9A"/>
    <w:rsid w:val="006E173C"/>
    <w:rsid w:val="006E2E1E"/>
    <w:rsid w:val="006E3AA5"/>
    <w:rsid w:val="006E3EFF"/>
    <w:rsid w:val="006E488D"/>
    <w:rsid w:val="006E5506"/>
    <w:rsid w:val="006E5E1D"/>
    <w:rsid w:val="006E608E"/>
    <w:rsid w:val="006E68C0"/>
    <w:rsid w:val="006E6AF5"/>
    <w:rsid w:val="006F0CA4"/>
    <w:rsid w:val="006F18A4"/>
    <w:rsid w:val="006F1F7D"/>
    <w:rsid w:val="006F51E2"/>
    <w:rsid w:val="006F5A14"/>
    <w:rsid w:val="006F6CC2"/>
    <w:rsid w:val="006F7432"/>
    <w:rsid w:val="007009D9"/>
    <w:rsid w:val="007011D3"/>
    <w:rsid w:val="00701464"/>
    <w:rsid w:val="0070220D"/>
    <w:rsid w:val="0070354E"/>
    <w:rsid w:val="0070402F"/>
    <w:rsid w:val="00704EE4"/>
    <w:rsid w:val="00707350"/>
    <w:rsid w:val="00707C83"/>
    <w:rsid w:val="00710D10"/>
    <w:rsid w:val="00711464"/>
    <w:rsid w:val="0071152F"/>
    <w:rsid w:val="007119E5"/>
    <w:rsid w:val="00712E1D"/>
    <w:rsid w:val="00714582"/>
    <w:rsid w:val="007165FF"/>
    <w:rsid w:val="007173EB"/>
    <w:rsid w:val="0071797E"/>
    <w:rsid w:val="0072190D"/>
    <w:rsid w:val="007220D5"/>
    <w:rsid w:val="007223E1"/>
    <w:rsid w:val="007224F4"/>
    <w:rsid w:val="007246BC"/>
    <w:rsid w:val="00724B9F"/>
    <w:rsid w:val="00725544"/>
    <w:rsid w:val="00725568"/>
    <w:rsid w:val="0072581A"/>
    <w:rsid w:val="007262B2"/>
    <w:rsid w:val="00727CF5"/>
    <w:rsid w:val="007302D3"/>
    <w:rsid w:val="00731D9B"/>
    <w:rsid w:val="00737AEB"/>
    <w:rsid w:val="00740130"/>
    <w:rsid w:val="00740260"/>
    <w:rsid w:val="00741E71"/>
    <w:rsid w:val="0074270E"/>
    <w:rsid w:val="0074546C"/>
    <w:rsid w:val="00746282"/>
    <w:rsid w:val="00746325"/>
    <w:rsid w:val="007463DC"/>
    <w:rsid w:val="00746BDE"/>
    <w:rsid w:val="00750289"/>
    <w:rsid w:val="00750C80"/>
    <w:rsid w:val="00751257"/>
    <w:rsid w:val="007514F2"/>
    <w:rsid w:val="00753091"/>
    <w:rsid w:val="00753D33"/>
    <w:rsid w:val="00757E06"/>
    <w:rsid w:val="00760768"/>
    <w:rsid w:val="00761E53"/>
    <w:rsid w:val="00762EDF"/>
    <w:rsid w:val="00765276"/>
    <w:rsid w:val="007663D0"/>
    <w:rsid w:val="0076757E"/>
    <w:rsid w:val="00771012"/>
    <w:rsid w:val="00773B6E"/>
    <w:rsid w:val="0077479B"/>
    <w:rsid w:val="00774CC3"/>
    <w:rsid w:val="00774E22"/>
    <w:rsid w:val="00776896"/>
    <w:rsid w:val="00777743"/>
    <w:rsid w:val="007777AE"/>
    <w:rsid w:val="00781587"/>
    <w:rsid w:val="007828A3"/>
    <w:rsid w:val="00783925"/>
    <w:rsid w:val="00783E0E"/>
    <w:rsid w:val="007853AB"/>
    <w:rsid w:val="00785BE4"/>
    <w:rsid w:val="0078788F"/>
    <w:rsid w:val="007909F5"/>
    <w:rsid w:val="00791309"/>
    <w:rsid w:val="00792FA6"/>
    <w:rsid w:val="007938DF"/>
    <w:rsid w:val="007952AD"/>
    <w:rsid w:val="00795FDE"/>
    <w:rsid w:val="00797D77"/>
    <w:rsid w:val="007A143B"/>
    <w:rsid w:val="007A3DF3"/>
    <w:rsid w:val="007A40D9"/>
    <w:rsid w:val="007A4400"/>
    <w:rsid w:val="007A46D2"/>
    <w:rsid w:val="007A4AD9"/>
    <w:rsid w:val="007A55A6"/>
    <w:rsid w:val="007A570B"/>
    <w:rsid w:val="007A7A45"/>
    <w:rsid w:val="007B1B77"/>
    <w:rsid w:val="007B3353"/>
    <w:rsid w:val="007B67E8"/>
    <w:rsid w:val="007C03E6"/>
    <w:rsid w:val="007C4FA7"/>
    <w:rsid w:val="007C6601"/>
    <w:rsid w:val="007C6E17"/>
    <w:rsid w:val="007C70BE"/>
    <w:rsid w:val="007C7BF6"/>
    <w:rsid w:val="007D0420"/>
    <w:rsid w:val="007D1235"/>
    <w:rsid w:val="007D190A"/>
    <w:rsid w:val="007D19FC"/>
    <w:rsid w:val="007D2221"/>
    <w:rsid w:val="007D4685"/>
    <w:rsid w:val="007E06B8"/>
    <w:rsid w:val="007E246A"/>
    <w:rsid w:val="007E27DF"/>
    <w:rsid w:val="007E32D0"/>
    <w:rsid w:val="007E3512"/>
    <w:rsid w:val="007E409D"/>
    <w:rsid w:val="007E4BC2"/>
    <w:rsid w:val="007E50E0"/>
    <w:rsid w:val="007F091E"/>
    <w:rsid w:val="007F1C6E"/>
    <w:rsid w:val="007F50BA"/>
    <w:rsid w:val="007F5B62"/>
    <w:rsid w:val="007F5B6F"/>
    <w:rsid w:val="007F5DBC"/>
    <w:rsid w:val="007F6CC9"/>
    <w:rsid w:val="007F71D8"/>
    <w:rsid w:val="007F7620"/>
    <w:rsid w:val="008002FA"/>
    <w:rsid w:val="00802636"/>
    <w:rsid w:val="00802BC3"/>
    <w:rsid w:val="0080327A"/>
    <w:rsid w:val="008040AC"/>
    <w:rsid w:val="008043E7"/>
    <w:rsid w:val="008062C4"/>
    <w:rsid w:val="00807B7E"/>
    <w:rsid w:val="00811F0E"/>
    <w:rsid w:val="0081270E"/>
    <w:rsid w:val="008132C9"/>
    <w:rsid w:val="0081438A"/>
    <w:rsid w:val="008148A2"/>
    <w:rsid w:val="00814AF7"/>
    <w:rsid w:val="00815982"/>
    <w:rsid w:val="00817B91"/>
    <w:rsid w:val="008217FA"/>
    <w:rsid w:val="008227F9"/>
    <w:rsid w:val="00822DF8"/>
    <w:rsid w:val="00822E61"/>
    <w:rsid w:val="008239D4"/>
    <w:rsid w:val="0082536E"/>
    <w:rsid w:val="00826CBE"/>
    <w:rsid w:val="00826E67"/>
    <w:rsid w:val="0082710E"/>
    <w:rsid w:val="00827491"/>
    <w:rsid w:val="00830F45"/>
    <w:rsid w:val="00832062"/>
    <w:rsid w:val="008321EC"/>
    <w:rsid w:val="00832377"/>
    <w:rsid w:val="008331B9"/>
    <w:rsid w:val="00833F81"/>
    <w:rsid w:val="00834051"/>
    <w:rsid w:val="0083568F"/>
    <w:rsid w:val="00836D08"/>
    <w:rsid w:val="00837549"/>
    <w:rsid w:val="00840570"/>
    <w:rsid w:val="0084063B"/>
    <w:rsid w:val="0084063E"/>
    <w:rsid w:val="00842772"/>
    <w:rsid w:val="00843D78"/>
    <w:rsid w:val="00843F9F"/>
    <w:rsid w:val="00845392"/>
    <w:rsid w:val="008460ED"/>
    <w:rsid w:val="00847AC5"/>
    <w:rsid w:val="00850AEC"/>
    <w:rsid w:val="00851AAA"/>
    <w:rsid w:val="00854412"/>
    <w:rsid w:val="008555B8"/>
    <w:rsid w:val="00855EA5"/>
    <w:rsid w:val="0085726A"/>
    <w:rsid w:val="00857A7F"/>
    <w:rsid w:val="00860177"/>
    <w:rsid w:val="0086099B"/>
    <w:rsid w:val="00863664"/>
    <w:rsid w:val="008658CC"/>
    <w:rsid w:val="00865FCC"/>
    <w:rsid w:val="00867774"/>
    <w:rsid w:val="008714CB"/>
    <w:rsid w:val="00873555"/>
    <w:rsid w:val="00874258"/>
    <w:rsid w:val="0087441A"/>
    <w:rsid w:val="0087496F"/>
    <w:rsid w:val="00874EDD"/>
    <w:rsid w:val="008753D4"/>
    <w:rsid w:val="00875674"/>
    <w:rsid w:val="008766B6"/>
    <w:rsid w:val="00877B30"/>
    <w:rsid w:val="008809FE"/>
    <w:rsid w:val="00881D29"/>
    <w:rsid w:val="00884382"/>
    <w:rsid w:val="00884F20"/>
    <w:rsid w:val="00887F84"/>
    <w:rsid w:val="00890409"/>
    <w:rsid w:val="0089044B"/>
    <w:rsid w:val="008907E9"/>
    <w:rsid w:val="0089204F"/>
    <w:rsid w:val="00892B73"/>
    <w:rsid w:val="00893C45"/>
    <w:rsid w:val="00894F97"/>
    <w:rsid w:val="00895EAF"/>
    <w:rsid w:val="008979E2"/>
    <w:rsid w:val="00897CEF"/>
    <w:rsid w:val="008A0A64"/>
    <w:rsid w:val="008A1957"/>
    <w:rsid w:val="008A1A99"/>
    <w:rsid w:val="008A48C0"/>
    <w:rsid w:val="008A5B82"/>
    <w:rsid w:val="008A6595"/>
    <w:rsid w:val="008B120C"/>
    <w:rsid w:val="008B5821"/>
    <w:rsid w:val="008B5CE7"/>
    <w:rsid w:val="008B6650"/>
    <w:rsid w:val="008B6680"/>
    <w:rsid w:val="008B6B38"/>
    <w:rsid w:val="008B6FB8"/>
    <w:rsid w:val="008C30DF"/>
    <w:rsid w:val="008C31C5"/>
    <w:rsid w:val="008C49EB"/>
    <w:rsid w:val="008C4C3E"/>
    <w:rsid w:val="008C4FB6"/>
    <w:rsid w:val="008C5CD6"/>
    <w:rsid w:val="008C6E21"/>
    <w:rsid w:val="008C7242"/>
    <w:rsid w:val="008C78DF"/>
    <w:rsid w:val="008D0B2C"/>
    <w:rsid w:val="008D1420"/>
    <w:rsid w:val="008D17CA"/>
    <w:rsid w:val="008D20C5"/>
    <w:rsid w:val="008D43F7"/>
    <w:rsid w:val="008D6442"/>
    <w:rsid w:val="008D69E3"/>
    <w:rsid w:val="008E0134"/>
    <w:rsid w:val="008E05BD"/>
    <w:rsid w:val="008E0F71"/>
    <w:rsid w:val="008E1832"/>
    <w:rsid w:val="008E2A8C"/>
    <w:rsid w:val="008E5C7C"/>
    <w:rsid w:val="008E5D34"/>
    <w:rsid w:val="008E6384"/>
    <w:rsid w:val="008E6F08"/>
    <w:rsid w:val="008E71E0"/>
    <w:rsid w:val="008E78D6"/>
    <w:rsid w:val="008F0719"/>
    <w:rsid w:val="008F113A"/>
    <w:rsid w:val="008F1407"/>
    <w:rsid w:val="008F32A5"/>
    <w:rsid w:val="008F3AA0"/>
    <w:rsid w:val="008F787E"/>
    <w:rsid w:val="0090088E"/>
    <w:rsid w:val="00903802"/>
    <w:rsid w:val="009050EE"/>
    <w:rsid w:val="00905446"/>
    <w:rsid w:val="00905E95"/>
    <w:rsid w:val="00906AA2"/>
    <w:rsid w:val="00907B77"/>
    <w:rsid w:val="00911387"/>
    <w:rsid w:val="00913E22"/>
    <w:rsid w:val="00916C05"/>
    <w:rsid w:val="009175AA"/>
    <w:rsid w:val="00922798"/>
    <w:rsid w:val="009231C9"/>
    <w:rsid w:val="00923CB5"/>
    <w:rsid w:val="00923DCC"/>
    <w:rsid w:val="00923E2D"/>
    <w:rsid w:val="0092482C"/>
    <w:rsid w:val="0092498F"/>
    <w:rsid w:val="009253F4"/>
    <w:rsid w:val="00926D98"/>
    <w:rsid w:val="00930E37"/>
    <w:rsid w:val="0093145E"/>
    <w:rsid w:val="00931AC0"/>
    <w:rsid w:val="00931C5A"/>
    <w:rsid w:val="00932606"/>
    <w:rsid w:val="00932BDF"/>
    <w:rsid w:val="00933814"/>
    <w:rsid w:val="00940DC1"/>
    <w:rsid w:val="0094166C"/>
    <w:rsid w:val="009433A6"/>
    <w:rsid w:val="0094576B"/>
    <w:rsid w:val="00950CB6"/>
    <w:rsid w:val="00953752"/>
    <w:rsid w:val="00954214"/>
    <w:rsid w:val="00956F56"/>
    <w:rsid w:val="00960AAE"/>
    <w:rsid w:val="00960F65"/>
    <w:rsid w:val="00961202"/>
    <w:rsid w:val="0096157B"/>
    <w:rsid w:val="00962BC6"/>
    <w:rsid w:val="00962F1D"/>
    <w:rsid w:val="009645E9"/>
    <w:rsid w:val="00964DA6"/>
    <w:rsid w:val="00967874"/>
    <w:rsid w:val="009719DD"/>
    <w:rsid w:val="009719F9"/>
    <w:rsid w:val="00971FD5"/>
    <w:rsid w:val="0097427E"/>
    <w:rsid w:val="00974CE1"/>
    <w:rsid w:val="009829F5"/>
    <w:rsid w:val="00982C8E"/>
    <w:rsid w:val="00985222"/>
    <w:rsid w:val="00985569"/>
    <w:rsid w:val="009910C4"/>
    <w:rsid w:val="00993922"/>
    <w:rsid w:val="0099454A"/>
    <w:rsid w:val="009953C0"/>
    <w:rsid w:val="00996745"/>
    <w:rsid w:val="009A1FA0"/>
    <w:rsid w:val="009A44C1"/>
    <w:rsid w:val="009A6241"/>
    <w:rsid w:val="009A6C01"/>
    <w:rsid w:val="009A6F73"/>
    <w:rsid w:val="009A7A80"/>
    <w:rsid w:val="009B08FB"/>
    <w:rsid w:val="009B0FDA"/>
    <w:rsid w:val="009B2129"/>
    <w:rsid w:val="009B3A76"/>
    <w:rsid w:val="009B6218"/>
    <w:rsid w:val="009B694C"/>
    <w:rsid w:val="009C1EEE"/>
    <w:rsid w:val="009C2A6A"/>
    <w:rsid w:val="009C2F36"/>
    <w:rsid w:val="009C3803"/>
    <w:rsid w:val="009C39B5"/>
    <w:rsid w:val="009C431C"/>
    <w:rsid w:val="009C56CF"/>
    <w:rsid w:val="009C5796"/>
    <w:rsid w:val="009C58CD"/>
    <w:rsid w:val="009C5B38"/>
    <w:rsid w:val="009C6BF6"/>
    <w:rsid w:val="009C6D4E"/>
    <w:rsid w:val="009C765C"/>
    <w:rsid w:val="009D06AE"/>
    <w:rsid w:val="009D1327"/>
    <w:rsid w:val="009D32C5"/>
    <w:rsid w:val="009D397A"/>
    <w:rsid w:val="009D3D37"/>
    <w:rsid w:val="009D6136"/>
    <w:rsid w:val="009D6C6B"/>
    <w:rsid w:val="009D6DA3"/>
    <w:rsid w:val="009E13E6"/>
    <w:rsid w:val="009E44B4"/>
    <w:rsid w:val="009E4546"/>
    <w:rsid w:val="009E4E3E"/>
    <w:rsid w:val="009E571A"/>
    <w:rsid w:val="009E5787"/>
    <w:rsid w:val="009E58AA"/>
    <w:rsid w:val="009E5F85"/>
    <w:rsid w:val="009E6A14"/>
    <w:rsid w:val="009E78A7"/>
    <w:rsid w:val="009F045E"/>
    <w:rsid w:val="009F13AF"/>
    <w:rsid w:val="009F3008"/>
    <w:rsid w:val="009F4611"/>
    <w:rsid w:val="009F572C"/>
    <w:rsid w:val="00A00FFB"/>
    <w:rsid w:val="00A017F7"/>
    <w:rsid w:val="00A02195"/>
    <w:rsid w:val="00A02DC6"/>
    <w:rsid w:val="00A0348D"/>
    <w:rsid w:val="00A04A9A"/>
    <w:rsid w:val="00A04ADD"/>
    <w:rsid w:val="00A06320"/>
    <w:rsid w:val="00A074D9"/>
    <w:rsid w:val="00A078CE"/>
    <w:rsid w:val="00A07EF1"/>
    <w:rsid w:val="00A11C76"/>
    <w:rsid w:val="00A11D9F"/>
    <w:rsid w:val="00A12063"/>
    <w:rsid w:val="00A12108"/>
    <w:rsid w:val="00A12869"/>
    <w:rsid w:val="00A12FEA"/>
    <w:rsid w:val="00A138FF"/>
    <w:rsid w:val="00A14C66"/>
    <w:rsid w:val="00A153B6"/>
    <w:rsid w:val="00A1628B"/>
    <w:rsid w:val="00A1720A"/>
    <w:rsid w:val="00A17750"/>
    <w:rsid w:val="00A17AF7"/>
    <w:rsid w:val="00A211C9"/>
    <w:rsid w:val="00A224CD"/>
    <w:rsid w:val="00A23112"/>
    <w:rsid w:val="00A24E90"/>
    <w:rsid w:val="00A24EE2"/>
    <w:rsid w:val="00A252FE"/>
    <w:rsid w:val="00A2618A"/>
    <w:rsid w:val="00A30F48"/>
    <w:rsid w:val="00A331AB"/>
    <w:rsid w:val="00A33518"/>
    <w:rsid w:val="00A33E6D"/>
    <w:rsid w:val="00A34869"/>
    <w:rsid w:val="00A34892"/>
    <w:rsid w:val="00A35305"/>
    <w:rsid w:val="00A353B9"/>
    <w:rsid w:val="00A354FF"/>
    <w:rsid w:val="00A35C4A"/>
    <w:rsid w:val="00A37836"/>
    <w:rsid w:val="00A40B03"/>
    <w:rsid w:val="00A453C6"/>
    <w:rsid w:val="00A468AD"/>
    <w:rsid w:val="00A469FB"/>
    <w:rsid w:val="00A47909"/>
    <w:rsid w:val="00A508A9"/>
    <w:rsid w:val="00A53821"/>
    <w:rsid w:val="00A552F0"/>
    <w:rsid w:val="00A55DEF"/>
    <w:rsid w:val="00A56835"/>
    <w:rsid w:val="00A56A81"/>
    <w:rsid w:val="00A60306"/>
    <w:rsid w:val="00A61EBE"/>
    <w:rsid w:val="00A62A2A"/>
    <w:rsid w:val="00A62FE3"/>
    <w:rsid w:val="00A661CA"/>
    <w:rsid w:val="00A66B1F"/>
    <w:rsid w:val="00A66FB3"/>
    <w:rsid w:val="00A67356"/>
    <w:rsid w:val="00A67AC4"/>
    <w:rsid w:val="00A71982"/>
    <w:rsid w:val="00A71A23"/>
    <w:rsid w:val="00A73261"/>
    <w:rsid w:val="00A73CFE"/>
    <w:rsid w:val="00A74FB4"/>
    <w:rsid w:val="00A75428"/>
    <w:rsid w:val="00A82A72"/>
    <w:rsid w:val="00A8547E"/>
    <w:rsid w:val="00A861E9"/>
    <w:rsid w:val="00A862B6"/>
    <w:rsid w:val="00A865AE"/>
    <w:rsid w:val="00A873F4"/>
    <w:rsid w:val="00A87C03"/>
    <w:rsid w:val="00A90731"/>
    <w:rsid w:val="00A9127F"/>
    <w:rsid w:val="00A91E0A"/>
    <w:rsid w:val="00A922F1"/>
    <w:rsid w:val="00A923D1"/>
    <w:rsid w:val="00A927BB"/>
    <w:rsid w:val="00A93837"/>
    <w:rsid w:val="00A94909"/>
    <w:rsid w:val="00A95256"/>
    <w:rsid w:val="00A97504"/>
    <w:rsid w:val="00AA02A6"/>
    <w:rsid w:val="00AA175E"/>
    <w:rsid w:val="00AA4B1E"/>
    <w:rsid w:val="00AA4FDD"/>
    <w:rsid w:val="00AA55F1"/>
    <w:rsid w:val="00AA6389"/>
    <w:rsid w:val="00AA7691"/>
    <w:rsid w:val="00AB3A89"/>
    <w:rsid w:val="00AB3B34"/>
    <w:rsid w:val="00AB3BEC"/>
    <w:rsid w:val="00AB48A1"/>
    <w:rsid w:val="00AB5C58"/>
    <w:rsid w:val="00AB5F91"/>
    <w:rsid w:val="00AB639B"/>
    <w:rsid w:val="00AC0494"/>
    <w:rsid w:val="00AC081F"/>
    <w:rsid w:val="00AC0BBC"/>
    <w:rsid w:val="00AC0BE3"/>
    <w:rsid w:val="00AC1001"/>
    <w:rsid w:val="00AC1B46"/>
    <w:rsid w:val="00AC1DA8"/>
    <w:rsid w:val="00AC330E"/>
    <w:rsid w:val="00AC3633"/>
    <w:rsid w:val="00AC5807"/>
    <w:rsid w:val="00AC5E37"/>
    <w:rsid w:val="00AD0C88"/>
    <w:rsid w:val="00AD2166"/>
    <w:rsid w:val="00AD2DBD"/>
    <w:rsid w:val="00AD2F8E"/>
    <w:rsid w:val="00AD301B"/>
    <w:rsid w:val="00AD3BBD"/>
    <w:rsid w:val="00AD3BEC"/>
    <w:rsid w:val="00AD3C74"/>
    <w:rsid w:val="00AD6800"/>
    <w:rsid w:val="00AD72D0"/>
    <w:rsid w:val="00AE08EF"/>
    <w:rsid w:val="00AE42E0"/>
    <w:rsid w:val="00AF04D5"/>
    <w:rsid w:val="00AF096B"/>
    <w:rsid w:val="00AF0DE6"/>
    <w:rsid w:val="00AF10A6"/>
    <w:rsid w:val="00AF2B85"/>
    <w:rsid w:val="00AF3F1E"/>
    <w:rsid w:val="00AF403B"/>
    <w:rsid w:val="00AF4730"/>
    <w:rsid w:val="00AF543B"/>
    <w:rsid w:val="00AF6B91"/>
    <w:rsid w:val="00B00435"/>
    <w:rsid w:val="00B0103F"/>
    <w:rsid w:val="00B01DF6"/>
    <w:rsid w:val="00B02C36"/>
    <w:rsid w:val="00B03671"/>
    <w:rsid w:val="00B03F7F"/>
    <w:rsid w:val="00B046A7"/>
    <w:rsid w:val="00B0487E"/>
    <w:rsid w:val="00B04CEE"/>
    <w:rsid w:val="00B05173"/>
    <w:rsid w:val="00B05E80"/>
    <w:rsid w:val="00B066DD"/>
    <w:rsid w:val="00B115C9"/>
    <w:rsid w:val="00B12073"/>
    <w:rsid w:val="00B133A2"/>
    <w:rsid w:val="00B144E5"/>
    <w:rsid w:val="00B14F7C"/>
    <w:rsid w:val="00B21D7E"/>
    <w:rsid w:val="00B2267E"/>
    <w:rsid w:val="00B22E3B"/>
    <w:rsid w:val="00B23C73"/>
    <w:rsid w:val="00B2576D"/>
    <w:rsid w:val="00B25A47"/>
    <w:rsid w:val="00B25C54"/>
    <w:rsid w:val="00B263A6"/>
    <w:rsid w:val="00B26439"/>
    <w:rsid w:val="00B30B8B"/>
    <w:rsid w:val="00B33B1E"/>
    <w:rsid w:val="00B34144"/>
    <w:rsid w:val="00B3438C"/>
    <w:rsid w:val="00B36DB4"/>
    <w:rsid w:val="00B37595"/>
    <w:rsid w:val="00B37B26"/>
    <w:rsid w:val="00B40225"/>
    <w:rsid w:val="00B41438"/>
    <w:rsid w:val="00B41514"/>
    <w:rsid w:val="00B418A3"/>
    <w:rsid w:val="00B42A37"/>
    <w:rsid w:val="00B42A3A"/>
    <w:rsid w:val="00B431DF"/>
    <w:rsid w:val="00B44E06"/>
    <w:rsid w:val="00B45737"/>
    <w:rsid w:val="00B4591B"/>
    <w:rsid w:val="00B46370"/>
    <w:rsid w:val="00B465F0"/>
    <w:rsid w:val="00B4692B"/>
    <w:rsid w:val="00B4750F"/>
    <w:rsid w:val="00B52951"/>
    <w:rsid w:val="00B52B33"/>
    <w:rsid w:val="00B54C82"/>
    <w:rsid w:val="00B54CB7"/>
    <w:rsid w:val="00B55455"/>
    <w:rsid w:val="00B55E1C"/>
    <w:rsid w:val="00B57D25"/>
    <w:rsid w:val="00B602BC"/>
    <w:rsid w:val="00B616A7"/>
    <w:rsid w:val="00B64320"/>
    <w:rsid w:val="00B64D6C"/>
    <w:rsid w:val="00B65C3E"/>
    <w:rsid w:val="00B6669A"/>
    <w:rsid w:val="00B66B50"/>
    <w:rsid w:val="00B70983"/>
    <w:rsid w:val="00B721B2"/>
    <w:rsid w:val="00B72DFF"/>
    <w:rsid w:val="00B73287"/>
    <w:rsid w:val="00B757D7"/>
    <w:rsid w:val="00B7678E"/>
    <w:rsid w:val="00B815D0"/>
    <w:rsid w:val="00B81970"/>
    <w:rsid w:val="00B81BEE"/>
    <w:rsid w:val="00B82333"/>
    <w:rsid w:val="00B82CC8"/>
    <w:rsid w:val="00B86447"/>
    <w:rsid w:val="00B87F73"/>
    <w:rsid w:val="00B917FA"/>
    <w:rsid w:val="00B944F8"/>
    <w:rsid w:val="00B94E04"/>
    <w:rsid w:val="00B96411"/>
    <w:rsid w:val="00B97249"/>
    <w:rsid w:val="00B9774C"/>
    <w:rsid w:val="00BA05F6"/>
    <w:rsid w:val="00BA1430"/>
    <w:rsid w:val="00BA1466"/>
    <w:rsid w:val="00BA365C"/>
    <w:rsid w:val="00BA482A"/>
    <w:rsid w:val="00BA57A5"/>
    <w:rsid w:val="00BA5AF0"/>
    <w:rsid w:val="00BA64FA"/>
    <w:rsid w:val="00BA69D6"/>
    <w:rsid w:val="00BA6D14"/>
    <w:rsid w:val="00BB0CA7"/>
    <w:rsid w:val="00BB0D6A"/>
    <w:rsid w:val="00BB41CE"/>
    <w:rsid w:val="00BC167D"/>
    <w:rsid w:val="00BC1CBD"/>
    <w:rsid w:val="00BC23BF"/>
    <w:rsid w:val="00BC2B30"/>
    <w:rsid w:val="00BC35CA"/>
    <w:rsid w:val="00BC5DDA"/>
    <w:rsid w:val="00BC7C9C"/>
    <w:rsid w:val="00BD2E58"/>
    <w:rsid w:val="00BD4D69"/>
    <w:rsid w:val="00BD5113"/>
    <w:rsid w:val="00BD5D05"/>
    <w:rsid w:val="00BD7D94"/>
    <w:rsid w:val="00BD7E52"/>
    <w:rsid w:val="00BE336E"/>
    <w:rsid w:val="00BE365B"/>
    <w:rsid w:val="00BE5698"/>
    <w:rsid w:val="00BF2545"/>
    <w:rsid w:val="00BF2605"/>
    <w:rsid w:val="00BF3C04"/>
    <w:rsid w:val="00BF3F9F"/>
    <w:rsid w:val="00BF412E"/>
    <w:rsid w:val="00BF41D7"/>
    <w:rsid w:val="00BF487A"/>
    <w:rsid w:val="00BF4DEB"/>
    <w:rsid w:val="00BF73C6"/>
    <w:rsid w:val="00BF754C"/>
    <w:rsid w:val="00BF7AF5"/>
    <w:rsid w:val="00C00760"/>
    <w:rsid w:val="00C01C8D"/>
    <w:rsid w:val="00C026EF"/>
    <w:rsid w:val="00C03191"/>
    <w:rsid w:val="00C032ED"/>
    <w:rsid w:val="00C036E0"/>
    <w:rsid w:val="00C06B50"/>
    <w:rsid w:val="00C06E26"/>
    <w:rsid w:val="00C07511"/>
    <w:rsid w:val="00C10B70"/>
    <w:rsid w:val="00C112B2"/>
    <w:rsid w:val="00C119EA"/>
    <w:rsid w:val="00C1445A"/>
    <w:rsid w:val="00C14A0D"/>
    <w:rsid w:val="00C21D0F"/>
    <w:rsid w:val="00C21F7B"/>
    <w:rsid w:val="00C228D6"/>
    <w:rsid w:val="00C22A27"/>
    <w:rsid w:val="00C22BFD"/>
    <w:rsid w:val="00C23148"/>
    <w:rsid w:val="00C23A36"/>
    <w:rsid w:val="00C24DD5"/>
    <w:rsid w:val="00C25234"/>
    <w:rsid w:val="00C26F43"/>
    <w:rsid w:val="00C31546"/>
    <w:rsid w:val="00C33D0B"/>
    <w:rsid w:val="00C3632B"/>
    <w:rsid w:val="00C37A08"/>
    <w:rsid w:val="00C40024"/>
    <w:rsid w:val="00C40F64"/>
    <w:rsid w:val="00C4146D"/>
    <w:rsid w:val="00C4315C"/>
    <w:rsid w:val="00C455FB"/>
    <w:rsid w:val="00C465F9"/>
    <w:rsid w:val="00C51328"/>
    <w:rsid w:val="00C52CEF"/>
    <w:rsid w:val="00C54032"/>
    <w:rsid w:val="00C56571"/>
    <w:rsid w:val="00C566F6"/>
    <w:rsid w:val="00C57F5F"/>
    <w:rsid w:val="00C603F0"/>
    <w:rsid w:val="00C62A9D"/>
    <w:rsid w:val="00C64006"/>
    <w:rsid w:val="00C6424D"/>
    <w:rsid w:val="00C644B9"/>
    <w:rsid w:val="00C648B8"/>
    <w:rsid w:val="00C64951"/>
    <w:rsid w:val="00C667AC"/>
    <w:rsid w:val="00C678C4"/>
    <w:rsid w:val="00C67FC1"/>
    <w:rsid w:val="00C701E7"/>
    <w:rsid w:val="00C71348"/>
    <w:rsid w:val="00C71D8B"/>
    <w:rsid w:val="00C726B0"/>
    <w:rsid w:val="00C728D0"/>
    <w:rsid w:val="00C73594"/>
    <w:rsid w:val="00C738D7"/>
    <w:rsid w:val="00C75DBB"/>
    <w:rsid w:val="00C7700B"/>
    <w:rsid w:val="00C77F42"/>
    <w:rsid w:val="00C82EC2"/>
    <w:rsid w:val="00C8454A"/>
    <w:rsid w:val="00C84CAE"/>
    <w:rsid w:val="00C8500A"/>
    <w:rsid w:val="00C850C5"/>
    <w:rsid w:val="00C8566E"/>
    <w:rsid w:val="00C90DCF"/>
    <w:rsid w:val="00C90EBC"/>
    <w:rsid w:val="00C91115"/>
    <w:rsid w:val="00C91200"/>
    <w:rsid w:val="00C92031"/>
    <w:rsid w:val="00C92B02"/>
    <w:rsid w:val="00C939F9"/>
    <w:rsid w:val="00C9669C"/>
    <w:rsid w:val="00CA11A8"/>
    <w:rsid w:val="00CA4067"/>
    <w:rsid w:val="00CA4B1E"/>
    <w:rsid w:val="00CA5694"/>
    <w:rsid w:val="00CA5C18"/>
    <w:rsid w:val="00CA7069"/>
    <w:rsid w:val="00CA720B"/>
    <w:rsid w:val="00CA77FB"/>
    <w:rsid w:val="00CB5443"/>
    <w:rsid w:val="00CB6025"/>
    <w:rsid w:val="00CB7AEF"/>
    <w:rsid w:val="00CC0870"/>
    <w:rsid w:val="00CC1BEC"/>
    <w:rsid w:val="00CC47E6"/>
    <w:rsid w:val="00CC4ED0"/>
    <w:rsid w:val="00CC4FF0"/>
    <w:rsid w:val="00CC53AD"/>
    <w:rsid w:val="00CC56B0"/>
    <w:rsid w:val="00CC701E"/>
    <w:rsid w:val="00CD0B48"/>
    <w:rsid w:val="00CD0DDC"/>
    <w:rsid w:val="00CD3486"/>
    <w:rsid w:val="00CD60E5"/>
    <w:rsid w:val="00CE117F"/>
    <w:rsid w:val="00CE1534"/>
    <w:rsid w:val="00CE19F1"/>
    <w:rsid w:val="00CE22C5"/>
    <w:rsid w:val="00CE2AB2"/>
    <w:rsid w:val="00CE37AD"/>
    <w:rsid w:val="00CE3905"/>
    <w:rsid w:val="00CE4451"/>
    <w:rsid w:val="00CE6931"/>
    <w:rsid w:val="00CE723F"/>
    <w:rsid w:val="00CF058A"/>
    <w:rsid w:val="00CF1BB6"/>
    <w:rsid w:val="00CF1CD6"/>
    <w:rsid w:val="00CF21CC"/>
    <w:rsid w:val="00CF4783"/>
    <w:rsid w:val="00CF53C5"/>
    <w:rsid w:val="00CF6D0A"/>
    <w:rsid w:val="00D01EEE"/>
    <w:rsid w:val="00D023DB"/>
    <w:rsid w:val="00D03350"/>
    <w:rsid w:val="00D04ADD"/>
    <w:rsid w:val="00D056C3"/>
    <w:rsid w:val="00D06044"/>
    <w:rsid w:val="00D07038"/>
    <w:rsid w:val="00D07B41"/>
    <w:rsid w:val="00D1103B"/>
    <w:rsid w:val="00D132D9"/>
    <w:rsid w:val="00D14DDA"/>
    <w:rsid w:val="00D16A67"/>
    <w:rsid w:val="00D17FC3"/>
    <w:rsid w:val="00D213F4"/>
    <w:rsid w:val="00D21F6C"/>
    <w:rsid w:val="00D235FF"/>
    <w:rsid w:val="00D23677"/>
    <w:rsid w:val="00D24AB2"/>
    <w:rsid w:val="00D27113"/>
    <w:rsid w:val="00D27243"/>
    <w:rsid w:val="00D275D1"/>
    <w:rsid w:val="00D30BF3"/>
    <w:rsid w:val="00D322E3"/>
    <w:rsid w:val="00D32E82"/>
    <w:rsid w:val="00D3353C"/>
    <w:rsid w:val="00D37030"/>
    <w:rsid w:val="00D42B34"/>
    <w:rsid w:val="00D43556"/>
    <w:rsid w:val="00D475F9"/>
    <w:rsid w:val="00D47772"/>
    <w:rsid w:val="00D51017"/>
    <w:rsid w:val="00D5246A"/>
    <w:rsid w:val="00D538EC"/>
    <w:rsid w:val="00D56623"/>
    <w:rsid w:val="00D62718"/>
    <w:rsid w:val="00D62D63"/>
    <w:rsid w:val="00D643EB"/>
    <w:rsid w:val="00D64BB9"/>
    <w:rsid w:val="00D64DE0"/>
    <w:rsid w:val="00D670E3"/>
    <w:rsid w:val="00D71871"/>
    <w:rsid w:val="00D7493B"/>
    <w:rsid w:val="00D75580"/>
    <w:rsid w:val="00D7589F"/>
    <w:rsid w:val="00D76080"/>
    <w:rsid w:val="00D7692B"/>
    <w:rsid w:val="00D76F3A"/>
    <w:rsid w:val="00D80562"/>
    <w:rsid w:val="00D809C5"/>
    <w:rsid w:val="00D80D06"/>
    <w:rsid w:val="00D849F7"/>
    <w:rsid w:val="00D86453"/>
    <w:rsid w:val="00D8654B"/>
    <w:rsid w:val="00D87F03"/>
    <w:rsid w:val="00D920CC"/>
    <w:rsid w:val="00D94374"/>
    <w:rsid w:val="00D95068"/>
    <w:rsid w:val="00D9609E"/>
    <w:rsid w:val="00D97C76"/>
    <w:rsid w:val="00DA3416"/>
    <w:rsid w:val="00DA36C5"/>
    <w:rsid w:val="00DA3CA2"/>
    <w:rsid w:val="00DA4132"/>
    <w:rsid w:val="00DA5718"/>
    <w:rsid w:val="00DA5A0D"/>
    <w:rsid w:val="00DA5BCC"/>
    <w:rsid w:val="00DA63E0"/>
    <w:rsid w:val="00DB1B56"/>
    <w:rsid w:val="00DB1BDF"/>
    <w:rsid w:val="00DB5734"/>
    <w:rsid w:val="00DB5784"/>
    <w:rsid w:val="00DB6C71"/>
    <w:rsid w:val="00DC1A42"/>
    <w:rsid w:val="00DC1DD1"/>
    <w:rsid w:val="00DC5DE0"/>
    <w:rsid w:val="00DC703C"/>
    <w:rsid w:val="00DD0B83"/>
    <w:rsid w:val="00DD10FC"/>
    <w:rsid w:val="00DD3DD4"/>
    <w:rsid w:val="00DD5278"/>
    <w:rsid w:val="00DD5897"/>
    <w:rsid w:val="00DD5F66"/>
    <w:rsid w:val="00DD628C"/>
    <w:rsid w:val="00DD6914"/>
    <w:rsid w:val="00DD6AA1"/>
    <w:rsid w:val="00DE099F"/>
    <w:rsid w:val="00DE178F"/>
    <w:rsid w:val="00DE240D"/>
    <w:rsid w:val="00DE32D9"/>
    <w:rsid w:val="00DE4B3F"/>
    <w:rsid w:val="00DE6132"/>
    <w:rsid w:val="00DE6C76"/>
    <w:rsid w:val="00DE7F3C"/>
    <w:rsid w:val="00DF04A6"/>
    <w:rsid w:val="00DF13D9"/>
    <w:rsid w:val="00DF36BD"/>
    <w:rsid w:val="00DF4C1E"/>
    <w:rsid w:val="00DF7874"/>
    <w:rsid w:val="00DF7D52"/>
    <w:rsid w:val="00DF7F6D"/>
    <w:rsid w:val="00DF7FD6"/>
    <w:rsid w:val="00E00AB0"/>
    <w:rsid w:val="00E01020"/>
    <w:rsid w:val="00E01B42"/>
    <w:rsid w:val="00E02DC1"/>
    <w:rsid w:val="00E03EA6"/>
    <w:rsid w:val="00E065E3"/>
    <w:rsid w:val="00E07647"/>
    <w:rsid w:val="00E076A0"/>
    <w:rsid w:val="00E07A82"/>
    <w:rsid w:val="00E10E09"/>
    <w:rsid w:val="00E12A94"/>
    <w:rsid w:val="00E12B6F"/>
    <w:rsid w:val="00E142A4"/>
    <w:rsid w:val="00E1566F"/>
    <w:rsid w:val="00E170A4"/>
    <w:rsid w:val="00E20C55"/>
    <w:rsid w:val="00E21403"/>
    <w:rsid w:val="00E2355E"/>
    <w:rsid w:val="00E2385C"/>
    <w:rsid w:val="00E24E11"/>
    <w:rsid w:val="00E25420"/>
    <w:rsid w:val="00E25FB7"/>
    <w:rsid w:val="00E2636C"/>
    <w:rsid w:val="00E31D79"/>
    <w:rsid w:val="00E324F0"/>
    <w:rsid w:val="00E32847"/>
    <w:rsid w:val="00E339D6"/>
    <w:rsid w:val="00E34B4C"/>
    <w:rsid w:val="00E35401"/>
    <w:rsid w:val="00E360AA"/>
    <w:rsid w:val="00E37F50"/>
    <w:rsid w:val="00E411C4"/>
    <w:rsid w:val="00E4150C"/>
    <w:rsid w:val="00E42072"/>
    <w:rsid w:val="00E42287"/>
    <w:rsid w:val="00E423C2"/>
    <w:rsid w:val="00E450BE"/>
    <w:rsid w:val="00E46257"/>
    <w:rsid w:val="00E46479"/>
    <w:rsid w:val="00E46BC4"/>
    <w:rsid w:val="00E50B20"/>
    <w:rsid w:val="00E50C58"/>
    <w:rsid w:val="00E50CFA"/>
    <w:rsid w:val="00E516BD"/>
    <w:rsid w:val="00E51A6A"/>
    <w:rsid w:val="00E534EA"/>
    <w:rsid w:val="00E55088"/>
    <w:rsid w:val="00E555D9"/>
    <w:rsid w:val="00E5754A"/>
    <w:rsid w:val="00E5766A"/>
    <w:rsid w:val="00E57C48"/>
    <w:rsid w:val="00E651B0"/>
    <w:rsid w:val="00E676F1"/>
    <w:rsid w:val="00E67D39"/>
    <w:rsid w:val="00E71123"/>
    <w:rsid w:val="00E729B3"/>
    <w:rsid w:val="00E72D00"/>
    <w:rsid w:val="00E73328"/>
    <w:rsid w:val="00E74088"/>
    <w:rsid w:val="00E74A59"/>
    <w:rsid w:val="00E74D65"/>
    <w:rsid w:val="00E75C3B"/>
    <w:rsid w:val="00E75C56"/>
    <w:rsid w:val="00E77C50"/>
    <w:rsid w:val="00E80700"/>
    <w:rsid w:val="00E80E8B"/>
    <w:rsid w:val="00E826F8"/>
    <w:rsid w:val="00E840FE"/>
    <w:rsid w:val="00E84E50"/>
    <w:rsid w:val="00E863BC"/>
    <w:rsid w:val="00E87CED"/>
    <w:rsid w:val="00E904AF"/>
    <w:rsid w:val="00E904FF"/>
    <w:rsid w:val="00E90A77"/>
    <w:rsid w:val="00E925CB"/>
    <w:rsid w:val="00E93316"/>
    <w:rsid w:val="00E950CA"/>
    <w:rsid w:val="00E95306"/>
    <w:rsid w:val="00E95386"/>
    <w:rsid w:val="00E95E3F"/>
    <w:rsid w:val="00E96F0D"/>
    <w:rsid w:val="00E97126"/>
    <w:rsid w:val="00E976C6"/>
    <w:rsid w:val="00EA6CD5"/>
    <w:rsid w:val="00EB263C"/>
    <w:rsid w:val="00EB7F39"/>
    <w:rsid w:val="00EC00D3"/>
    <w:rsid w:val="00EC1155"/>
    <w:rsid w:val="00EC242B"/>
    <w:rsid w:val="00EC2D1D"/>
    <w:rsid w:val="00EC6B6F"/>
    <w:rsid w:val="00EC71F9"/>
    <w:rsid w:val="00EC7BE3"/>
    <w:rsid w:val="00EC7E0F"/>
    <w:rsid w:val="00ED0383"/>
    <w:rsid w:val="00ED125C"/>
    <w:rsid w:val="00ED1561"/>
    <w:rsid w:val="00ED19CF"/>
    <w:rsid w:val="00ED2B54"/>
    <w:rsid w:val="00ED2D07"/>
    <w:rsid w:val="00ED3180"/>
    <w:rsid w:val="00ED3BE3"/>
    <w:rsid w:val="00ED5EF1"/>
    <w:rsid w:val="00EE0213"/>
    <w:rsid w:val="00EE0D8E"/>
    <w:rsid w:val="00EE14BA"/>
    <w:rsid w:val="00EE3D31"/>
    <w:rsid w:val="00EE78A0"/>
    <w:rsid w:val="00EF09E9"/>
    <w:rsid w:val="00EF12C0"/>
    <w:rsid w:val="00EF23A2"/>
    <w:rsid w:val="00EF2BD4"/>
    <w:rsid w:val="00EF2C07"/>
    <w:rsid w:val="00EF394F"/>
    <w:rsid w:val="00EF4DAE"/>
    <w:rsid w:val="00EF4EF7"/>
    <w:rsid w:val="00EF4F84"/>
    <w:rsid w:val="00EF52A1"/>
    <w:rsid w:val="00EF52B6"/>
    <w:rsid w:val="00EF5783"/>
    <w:rsid w:val="00EF627A"/>
    <w:rsid w:val="00EF68D8"/>
    <w:rsid w:val="00EF7904"/>
    <w:rsid w:val="00F01D61"/>
    <w:rsid w:val="00F03358"/>
    <w:rsid w:val="00F03FEE"/>
    <w:rsid w:val="00F046D6"/>
    <w:rsid w:val="00F056EE"/>
    <w:rsid w:val="00F062A6"/>
    <w:rsid w:val="00F10741"/>
    <w:rsid w:val="00F1125E"/>
    <w:rsid w:val="00F1218B"/>
    <w:rsid w:val="00F148D7"/>
    <w:rsid w:val="00F170B6"/>
    <w:rsid w:val="00F1739A"/>
    <w:rsid w:val="00F2247A"/>
    <w:rsid w:val="00F25C62"/>
    <w:rsid w:val="00F25F71"/>
    <w:rsid w:val="00F27C03"/>
    <w:rsid w:val="00F323CC"/>
    <w:rsid w:val="00F32F39"/>
    <w:rsid w:val="00F3305C"/>
    <w:rsid w:val="00F35478"/>
    <w:rsid w:val="00F36BB1"/>
    <w:rsid w:val="00F37C4C"/>
    <w:rsid w:val="00F43604"/>
    <w:rsid w:val="00F43B3B"/>
    <w:rsid w:val="00F43D93"/>
    <w:rsid w:val="00F44063"/>
    <w:rsid w:val="00F449F2"/>
    <w:rsid w:val="00F44A8C"/>
    <w:rsid w:val="00F46FFE"/>
    <w:rsid w:val="00F47533"/>
    <w:rsid w:val="00F5053B"/>
    <w:rsid w:val="00F51AED"/>
    <w:rsid w:val="00F533E3"/>
    <w:rsid w:val="00F53678"/>
    <w:rsid w:val="00F54A8F"/>
    <w:rsid w:val="00F551FC"/>
    <w:rsid w:val="00F56594"/>
    <w:rsid w:val="00F56D39"/>
    <w:rsid w:val="00F57CBD"/>
    <w:rsid w:val="00F60D56"/>
    <w:rsid w:val="00F610D6"/>
    <w:rsid w:val="00F63205"/>
    <w:rsid w:val="00F65993"/>
    <w:rsid w:val="00F66462"/>
    <w:rsid w:val="00F6711C"/>
    <w:rsid w:val="00F67133"/>
    <w:rsid w:val="00F70357"/>
    <w:rsid w:val="00F725AA"/>
    <w:rsid w:val="00F757DC"/>
    <w:rsid w:val="00F76BCB"/>
    <w:rsid w:val="00F77E6D"/>
    <w:rsid w:val="00F81803"/>
    <w:rsid w:val="00F81DCC"/>
    <w:rsid w:val="00F8272A"/>
    <w:rsid w:val="00F8281C"/>
    <w:rsid w:val="00F82BA2"/>
    <w:rsid w:val="00F83112"/>
    <w:rsid w:val="00F845B6"/>
    <w:rsid w:val="00F851A0"/>
    <w:rsid w:val="00F8637B"/>
    <w:rsid w:val="00F866CA"/>
    <w:rsid w:val="00F912F6"/>
    <w:rsid w:val="00F91940"/>
    <w:rsid w:val="00F925AB"/>
    <w:rsid w:val="00F928E9"/>
    <w:rsid w:val="00F939A6"/>
    <w:rsid w:val="00F93AB2"/>
    <w:rsid w:val="00F9696D"/>
    <w:rsid w:val="00F96BA4"/>
    <w:rsid w:val="00F97316"/>
    <w:rsid w:val="00FA33BB"/>
    <w:rsid w:val="00FA3D22"/>
    <w:rsid w:val="00FA3F59"/>
    <w:rsid w:val="00FA3FB0"/>
    <w:rsid w:val="00FA449E"/>
    <w:rsid w:val="00FA5660"/>
    <w:rsid w:val="00FA6158"/>
    <w:rsid w:val="00FB085B"/>
    <w:rsid w:val="00FB0BFA"/>
    <w:rsid w:val="00FB1D89"/>
    <w:rsid w:val="00FB1D8F"/>
    <w:rsid w:val="00FB2643"/>
    <w:rsid w:val="00FB265C"/>
    <w:rsid w:val="00FB3234"/>
    <w:rsid w:val="00FB3438"/>
    <w:rsid w:val="00FB3BDF"/>
    <w:rsid w:val="00FB5354"/>
    <w:rsid w:val="00FB59A3"/>
    <w:rsid w:val="00FB62FD"/>
    <w:rsid w:val="00FB6B59"/>
    <w:rsid w:val="00FB79B3"/>
    <w:rsid w:val="00FC33F4"/>
    <w:rsid w:val="00FC6229"/>
    <w:rsid w:val="00FC650F"/>
    <w:rsid w:val="00FC6DE2"/>
    <w:rsid w:val="00FC7110"/>
    <w:rsid w:val="00FD2C34"/>
    <w:rsid w:val="00FD4942"/>
    <w:rsid w:val="00FD7D74"/>
    <w:rsid w:val="00FD7EFF"/>
    <w:rsid w:val="00FE0434"/>
    <w:rsid w:val="00FE0F8E"/>
    <w:rsid w:val="00FE29FF"/>
    <w:rsid w:val="00FE32E1"/>
    <w:rsid w:val="00FE3657"/>
    <w:rsid w:val="00FE6899"/>
    <w:rsid w:val="00FE6E7C"/>
    <w:rsid w:val="00FE78F7"/>
    <w:rsid w:val="00FF113A"/>
    <w:rsid w:val="00FF2306"/>
    <w:rsid w:val="00FF2469"/>
    <w:rsid w:val="00FF2AB1"/>
    <w:rsid w:val="00FF3715"/>
    <w:rsid w:val="00FF497E"/>
    <w:rsid w:val="00FF4C75"/>
    <w:rsid w:val="00FF6234"/>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F4B05"/>
  <w15:docId w15:val="{E4771FEB-0C22-4B8E-BBA0-11D4D0A0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376">
    <w:lsdException w:name="Normal" w:uiPriority="6" w:qFormat="1"/>
    <w:lsdException w:name="heading 1" w:uiPriority="3" w:qFormat="1"/>
    <w:lsdException w:name="heading 2" w:uiPriority="3" w:qFormat="1"/>
    <w:lsdException w:name="heading 3" w:uiPriority="3" w:qFormat="1"/>
    <w:lsdException w:name="heading 4" w:uiPriority="3" w:qFormat="1"/>
    <w:lsdException w:name="heading 5" w:semiHidden="1" w:uiPriority="3" w:unhideWhenUsed="1" w:qFormat="1"/>
    <w:lsdException w:name="heading 6" w:semiHidden="1" w:uiPriority="3"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0" w:unhideWhenUsed="1" w:qFormat="1"/>
    <w:lsdException w:name="toc 2" w:semiHidden="1" w:uiPriority="40" w:unhideWhenUsed="1"/>
    <w:lsdException w:name="toc 3" w:semiHidden="1" w:uiPriority="40"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8" w:unhideWhenUsed="1"/>
    <w:lsdException w:name="annotation text" w:semiHidden="1" w:unhideWhenUsed="1"/>
    <w:lsdException w:name="header" w:semiHidden="1" w:unhideWhenUsed="1"/>
    <w:lsdException w:name="footer" w:semiHidden="1" w:uiPriority="29"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4" w:unhideWhenUsed="1" w:qFormat="1"/>
    <w:lsdException w:name="List Number" w:semiHidden="1" w:uiPriority="5" w:unhideWhenUsed="1" w:qFormat="1"/>
    <w:lsdException w:name="List 2" w:semiHidden="1"/>
    <w:lsdException w:name="List 3" w:semiHidden="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nhideWhenUsed="1"/>
    <w:lsdException w:name="List Bullet 5" w:semiHidden="1" w:unhideWhenUsed="1"/>
    <w:lsdException w:name="List Number 2" w:semiHidden="1" w:uiPriority="5" w:unhideWhenUsed="1" w:qFormat="1"/>
    <w:lsdException w:name="List Number 3" w:semiHidden="1" w:uiPriority="5" w:unhideWhenUsed="1" w:qFormat="1"/>
    <w:lsdException w:name="List Number 4" w:semiHidden="1" w:unhideWhenUsed="1"/>
    <w:lsdException w:name="List Number 5" w:semiHidden="1" w:unhideWhenUsed="1"/>
    <w:lsdException w:name="Title" w:uiPriority="2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uiPriority="24" w:qFormat="1"/>
    <w:lsdException w:name="Salutation" w:semiHidden="1"/>
    <w:lsdException w:name="Date" w:semiHidden="1" w:uiPriority="2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0" w:unhideWhenUsed="1" w:qFormat="1"/>
    <w:lsdException w:name="FollowedHyperlink" w:semiHidden="1" w:uiPriority="21" w:unhideWhenUsed="1" w:qFormat="1"/>
    <w:lsdException w:name="Strong" w:uiPriority="2"/>
    <w:lsdException w:name="Emphasis" w:uiPriority="2"/>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5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qFormat/>
    <w:rsid w:val="00463344"/>
  </w:style>
  <w:style w:type="paragraph" w:styleId="Heading1">
    <w:name w:val="heading 1"/>
    <w:basedOn w:val="Normal"/>
    <w:next w:val="BodyText"/>
    <w:link w:val="Heading1Char"/>
    <w:uiPriority w:val="3"/>
    <w:qFormat/>
    <w:rsid w:val="000B7E68"/>
    <w:pPr>
      <w:keepNext/>
      <w:keepLines/>
      <w:spacing w:before="600" w:after="240"/>
      <w:outlineLvl w:val="0"/>
    </w:pPr>
    <w:rPr>
      <w:b/>
      <w:color w:val="1E1E1E"/>
      <w:sz w:val="44"/>
      <w14:numForm w14:val="lining"/>
    </w:rPr>
  </w:style>
  <w:style w:type="paragraph" w:styleId="Heading2">
    <w:name w:val="heading 2"/>
    <w:basedOn w:val="Heading1"/>
    <w:next w:val="BodyText"/>
    <w:link w:val="Heading2Char"/>
    <w:uiPriority w:val="3"/>
    <w:qFormat/>
    <w:rsid w:val="000B7E68"/>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0B7E68"/>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0B7E68"/>
    <w:pPr>
      <w:outlineLvl w:val="3"/>
    </w:pPr>
    <w:rPr>
      <w:color w:val="808184"/>
      <w:sz w:val="24"/>
      <w:szCs w:val="24"/>
    </w:rPr>
  </w:style>
  <w:style w:type="paragraph" w:styleId="Heading5">
    <w:name w:val="heading 5"/>
    <w:basedOn w:val="Heading4"/>
    <w:next w:val="BodyText"/>
    <w:link w:val="Heading5Char"/>
    <w:uiPriority w:val="3"/>
    <w:qFormat/>
    <w:rsid w:val="000B7E68"/>
    <w:pPr>
      <w:outlineLvl w:val="4"/>
    </w:pPr>
    <w:rPr>
      <w:bCs/>
      <w:iCs/>
      <w:sz w:val="21"/>
      <w:szCs w:val="26"/>
    </w:rPr>
  </w:style>
  <w:style w:type="paragraph" w:styleId="Heading6">
    <w:name w:val="heading 6"/>
    <w:basedOn w:val="Heading5"/>
    <w:next w:val="Normal"/>
    <w:link w:val="Heading6Char"/>
    <w:uiPriority w:val="3"/>
    <w:qFormat/>
    <w:rsid w:val="000B7E68"/>
    <w:pPr>
      <w:outlineLvl w:val="5"/>
    </w:pPr>
    <w:rPr>
      <w:b w:val="0"/>
    </w:rPr>
  </w:style>
  <w:style w:type="paragraph" w:styleId="Heading7">
    <w:name w:val="heading 7"/>
    <w:basedOn w:val="Normal"/>
    <w:next w:val="Normal"/>
    <w:link w:val="Heading7Char"/>
    <w:uiPriority w:val="99"/>
    <w:semiHidden/>
    <w:qFormat/>
    <w:rsid w:val="00FC650F"/>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FC650F"/>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FC650F"/>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B7E68"/>
    <w:rPr>
      <w:b/>
      <w:color w:val="1E1E1E"/>
      <w:sz w:val="44"/>
      <w14:numForm w14:val="lining"/>
    </w:rPr>
  </w:style>
  <w:style w:type="character" w:customStyle="1" w:styleId="Heading2Char">
    <w:name w:val="Heading 2 Char"/>
    <w:basedOn w:val="Heading1Char"/>
    <w:link w:val="Heading2"/>
    <w:uiPriority w:val="3"/>
    <w:rsid w:val="000B7E68"/>
    <w:rPr>
      <w:b/>
      <w:color w:val="000000" w:themeColor="text1"/>
      <w:sz w:val="36"/>
      <w14:numForm w14:val="lining"/>
    </w:rPr>
  </w:style>
  <w:style w:type="character" w:customStyle="1" w:styleId="Heading3Char">
    <w:name w:val="Heading 3 Char"/>
    <w:basedOn w:val="Heading2Char"/>
    <w:link w:val="Heading3"/>
    <w:uiPriority w:val="3"/>
    <w:rsid w:val="000B7E68"/>
    <w:rPr>
      <w:b/>
      <w:color w:val="6D6F71"/>
      <w:sz w:val="28"/>
      <w:szCs w:val="28"/>
      <w14:numForm w14:val="lining"/>
    </w:rPr>
  </w:style>
  <w:style w:type="character" w:customStyle="1" w:styleId="Heading4Char">
    <w:name w:val="Heading 4 Char"/>
    <w:basedOn w:val="Heading3Char"/>
    <w:link w:val="Heading4"/>
    <w:uiPriority w:val="3"/>
    <w:rsid w:val="000B7E68"/>
    <w:rPr>
      <w:b/>
      <w:color w:val="808184"/>
      <w:sz w:val="24"/>
      <w:szCs w:val="24"/>
      <w14:numForm w14:val="lining"/>
    </w:rPr>
  </w:style>
  <w:style w:type="paragraph" w:customStyle="1" w:styleId="Instructiontowriters">
    <w:name w:val="Instruction to writers"/>
    <w:basedOn w:val="Normal"/>
    <w:link w:val="InstructiontowritersChar"/>
    <w:uiPriority w:val="59"/>
    <w:qFormat/>
    <w:rsid w:val="00355BB2"/>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355BB2"/>
    <w:pPr>
      <w:numPr>
        <w:numId w:val="19"/>
      </w:numPr>
    </w:pPr>
  </w:style>
  <w:style w:type="numbering" w:customStyle="1" w:styleId="ListBullet">
    <w:name w:val="List_Bullet"/>
    <w:uiPriority w:val="99"/>
    <w:rsid w:val="0068196A"/>
    <w:pPr>
      <w:numPr>
        <w:numId w:val="11"/>
      </w:numPr>
    </w:pPr>
  </w:style>
  <w:style w:type="paragraph" w:customStyle="1" w:styleId="Checklist">
    <w:name w:val="Checklist"/>
    <w:basedOn w:val="Normal"/>
    <w:uiPriority w:val="45"/>
    <w:qFormat/>
    <w:rsid w:val="00355BB2"/>
    <w:pPr>
      <w:numPr>
        <w:numId w:val="18"/>
      </w:numPr>
      <w:tabs>
        <w:tab w:val="left" w:pos="397"/>
      </w:tabs>
      <w:spacing w:after="120"/>
    </w:pPr>
  </w:style>
  <w:style w:type="paragraph" w:styleId="TOC4">
    <w:name w:val="toc 4"/>
    <w:basedOn w:val="TOC1"/>
    <w:next w:val="Normal"/>
    <w:uiPriority w:val="99"/>
    <w:semiHidden/>
    <w:rsid w:val="00621478"/>
    <w:pPr>
      <w:tabs>
        <w:tab w:val="left" w:pos="680"/>
      </w:tabs>
    </w:pPr>
  </w:style>
  <w:style w:type="paragraph" w:styleId="FootnoteText">
    <w:name w:val="footnote text"/>
    <w:basedOn w:val="Normal"/>
    <w:link w:val="FootnoteTextChar"/>
    <w:uiPriority w:val="28"/>
    <w:rsid w:val="00355BB2"/>
    <w:pPr>
      <w:widowControl w:val="0"/>
      <w:spacing w:after="40"/>
      <w:ind w:left="113" w:hanging="113"/>
    </w:pPr>
    <w:rPr>
      <w:sz w:val="18"/>
    </w:rPr>
  </w:style>
  <w:style w:type="table" w:styleId="TableGrid">
    <w:name w:val="Table Grid"/>
    <w:basedOn w:val="TableNormal"/>
    <w:rsid w:val="00FC650F"/>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uiPriority w:val="40"/>
    <w:rsid w:val="00355BB2"/>
    <w:pPr>
      <w:tabs>
        <w:tab w:val="right" w:leader="underscore" w:pos="8505"/>
      </w:tabs>
      <w:spacing w:before="240" w:line="240" w:lineRule="auto"/>
      <w:ind w:left="680" w:right="1134" w:hanging="680"/>
    </w:pPr>
    <w:rPr>
      <w:rFonts w:asciiTheme="minorHAnsi" w:hAnsiTheme="minorHAnsi"/>
      <w:b/>
      <w:noProof/>
      <w:color w:val="000000" w:themeColor="text1"/>
      <w:sz w:val="28"/>
      <w:szCs w:val="28"/>
    </w:rPr>
  </w:style>
  <w:style w:type="paragraph" w:styleId="TOC2">
    <w:name w:val="toc 2"/>
    <w:basedOn w:val="TOC1"/>
    <w:next w:val="Normal"/>
    <w:uiPriority w:val="40"/>
    <w:rsid w:val="00355BB2"/>
    <w:pPr>
      <w:tabs>
        <w:tab w:val="right" w:leader="dot" w:pos="8505"/>
      </w:tabs>
      <w:spacing w:before="80"/>
    </w:pPr>
    <w:rPr>
      <w:b w:val="0"/>
      <w:sz w:val="24"/>
      <w:szCs w:val="24"/>
      <w:lang w:eastAsia="en-US"/>
    </w:rPr>
  </w:style>
  <w:style w:type="paragraph" w:styleId="BalloonText">
    <w:name w:val="Balloon Text"/>
    <w:basedOn w:val="Normal"/>
    <w:uiPriority w:val="99"/>
    <w:semiHidden/>
    <w:rsid w:val="00FC650F"/>
    <w:rPr>
      <w:rFonts w:ascii="Tahoma" w:hAnsi="Tahoma" w:cs="Tahoma"/>
      <w:sz w:val="16"/>
      <w:szCs w:val="16"/>
    </w:rPr>
  </w:style>
  <w:style w:type="character" w:styleId="CommentReference">
    <w:name w:val="annotation reference"/>
    <w:basedOn w:val="DefaultParagraphFont"/>
    <w:uiPriority w:val="99"/>
    <w:semiHidden/>
    <w:rsid w:val="00FC650F"/>
    <w:rPr>
      <w:sz w:val="16"/>
      <w:szCs w:val="16"/>
    </w:rPr>
  </w:style>
  <w:style w:type="paragraph" w:styleId="CommentText">
    <w:name w:val="annotation text"/>
    <w:basedOn w:val="Normal"/>
    <w:link w:val="CommentTextChar"/>
    <w:uiPriority w:val="99"/>
    <w:semiHidden/>
    <w:rsid w:val="00FC650F"/>
  </w:style>
  <w:style w:type="paragraph" w:styleId="CommentSubject">
    <w:name w:val="annotation subject"/>
    <w:basedOn w:val="CommentText"/>
    <w:next w:val="CommentText"/>
    <w:link w:val="CommentSubjectChar"/>
    <w:uiPriority w:val="99"/>
    <w:semiHidden/>
    <w:rsid w:val="00FC650F"/>
    <w:rPr>
      <w:b/>
      <w:bCs/>
    </w:rPr>
  </w:style>
  <w:style w:type="numbering" w:customStyle="1" w:styleId="ListTableBullet">
    <w:name w:val="List_Table Bullet"/>
    <w:uiPriority w:val="99"/>
    <w:rsid w:val="00FC650F"/>
    <w:pPr>
      <w:numPr>
        <w:numId w:val="15"/>
      </w:numPr>
    </w:pPr>
  </w:style>
  <w:style w:type="paragraph" w:styleId="DocumentMap">
    <w:name w:val="Document Map"/>
    <w:basedOn w:val="Normal"/>
    <w:link w:val="DocumentMapChar"/>
    <w:uiPriority w:val="99"/>
    <w:semiHidden/>
    <w:rsid w:val="00FC650F"/>
    <w:pPr>
      <w:shd w:val="clear" w:color="auto" w:fill="000080"/>
    </w:pPr>
    <w:rPr>
      <w:rFonts w:ascii="Tahoma" w:hAnsi="Tahoma" w:cs="Tahoma"/>
    </w:rPr>
  </w:style>
  <w:style w:type="character" w:styleId="FootnoteReference">
    <w:name w:val="footnote reference"/>
    <w:basedOn w:val="DefaultParagraphFont"/>
    <w:uiPriority w:val="28"/>
    <w:rsid w:val="00355BB2"/>
    <w:rPr>
      <w:vertAlign w:val="superscript"/>
    </w:rPr>
  </w:style>
  <w:style w:type="paragraph" w:styleId="TOC3">
    <w:name w:val="toc 3"/>
    <w:basedOn w:val="TOC2"/>
    <w:next w:val="Normal"/>
    <w:uiPriority w:val="40"/>
    <w:rsid w:val="00355BB2"/>
    <w:pPr>
      <w:spacing w:before="60"/>
      <w:ind w:left="1360"/>
    </w:pPr>
    <w:rPr>
      <w:sz w:val="21"/>
      <w:szCs w:val="22"/>
    </w:rPr>
  </w:style>
  <w:style w:type="paragraph" w:styleId="Header">
    <w:name w:val="header"/>
    <w:basedOn w:val="Normal"/>
    <w:link w:val="HeaderChar"/>
    <w:uiPriority w:val="99"/>
    <w:semiHidden/>
    <w:rsid w:val="00FC650F"/>
    <w:pPr>
      <w:tabs>
        <w:tab w:val="center" w:pos="4153"/>
        <w:tab w:val="right" w:pos="8306"/>
      </w:tabs>
    </w:pPr>
  </w:style>
  <w:style w:type="paragraph" w:styleId="Footer">
    <w:name w:val="footer"/>
    <w:basedOn w:val="Normal"/>
    <w:link w:val="FooterChar"/>
    <w:uiPriority w:val="29"/>
    <w:rsid w:val="00355BB2"/>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355BB2"/>
    <w:rPr>
      <w:sz w:val="18"/>
      <w:shd w:val="clear" w:color="auto" w:fill="C1F0FF"/>
      <w:lang w:eastAsia="en-US"/>
    </w:rPr>
  </w:style>
  <w:style w:type="character" w:styleId="Hyperlink">
    <w:name w:val="Hyperlink"/>
    <w:uiPriority w:val="20"/>
    <w:qFormat/>
    <w:rsid w:val="00355BB2"/>
    <w:rPr>
      <w:rFonts w:ascii="Arial" w:hAnsi="Arial"/>
      <w:color w:val="0000FF"/>
      <w:u w:val="none"/>
    </w:rPr>
  </w:style>
  <w:style w:type="character" w:styleId="FollowedHyperlink">
    <w:name w:val="FollowedHyperlink"/>
    <w:uiPriority w:val="21"/>
    <w:qFormat/>
    <w:rsid w:val="00355BB2"/>
    <w:rPr>
      <w:rFonts w:ascii="Arial" w:hAnsi="Arial"/>
      <w:color w:val="7030A0"/>
      <w:u w:val="none"/>
    </w:rPr>
  </w:style>
  <w:style w:type="paragraph" w:customStyle="1" w:styleId="ListNumberbullet">
    <w:name w:val="List Number + bullet"/>
    <w:basedOn w:val="ListBullet0"/>
    <w:uiPriority w:val="6"/>
    <w:qFormat/>
    <w:rsid w:val="00355BB2"/>
    <w:pPr>
      <w:numPr>
        <w:ilvl w:val="1"/>
        <w:numId w:val="23"/>
      </w:numPr>
    </w:pPr>
  </w:style>
  <w:style w:type="paragraph" w:customStyle="1" w:styleId="Reference">
    <w:name w:val="Reference"/>
    <w:basedOn w:val="Normal"/>
    <w:uiPriority w:val="99"/>
    <w:semiHidden/>
    <w:rsid w:val="00916C05"/>
    <w:pPr>
      <w:tabs>
        <w:tab w:val="left" w:pos="284"/>
      </w:tabs>
      <w:spacing w:before="80"/>
      <w:ind w:left="284" w:hanging="284"/>
    </w:pPr>
  </w:style>
  <w:style w:type="paragraph" w:customStyle="1" w:styleId="ListNumberbullet2">
    <w:name w:val="List Number + bullet 2"/>
    <w:basedOn w:val="ListBullet2"/>
    <w:uiPriority w:val="6"/>
    <w:qFormat/>
    <w:rsid w:val="00355BB2"/>
    <w:pPr>
      <w:numPr>
        <w:ilvl w:val="2"/>
        <w:numId w:val="23"/>
      </w:numPr>
    </w:pPr>
  </w:style>
  <w:style w:type="paragraph" w:customStyle="1" w:styleId="NoHeading1">
    <w:name w:val="No. Heading 1"/>
    <w:basedOn w:val="Heading1"/>
    <w:next w:val="BodyText"/>
    <w:uiPriority w:val="35"/>
    <w:qFormat/>
    <w:rsid w:val="000B7E68"/>
    <w:pPr>
      <w:numPr>
        <w:numId w:val="37"/>
      </w:numPr>
    </w:pPr>
    <w:rPr>
      <w:color w:val="000000" w:themeColor="text1"/>
    </w:rPr>
  </w:style>
  <w:style w:type="character" w:customStyle="1" w:styleId="Heading5Char">
    <w:name w:val="Heading 5 Char"/>
    <w:basedOn w:val="DefaultParagraphFont"/>
    <w:link w:val="Heading5"/>
    <w:uiPriority w:val="3"/>
    <w:rsid w:val="000B7E68"/>
    <w:rPr>
      <w:b/>
      <w:bCs/>
      <w:iCs/>
      <w:color w:val="808184"/>
      <w:szCs w:val="26"/>
      <w14:numForm w14:val="lining"/>
    </w:rPr>
  </w:style>
  <w:style w:type="paragraph" w:styleId="Caption">
    <w:name w:val="caption"/>
    <w:basedOn w:val="Normal"/>
    <w:next w:val="Normal"/>
    <w:uiPriority w:val="9"/>
    <w:qFormat/>
    <w:rsid w:val="00355BB2"/>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355BB2"/>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355BB2"/>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355BB2"/>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355BB2"/>
    <w:rPr>
      <w:rFonts w:cs="Arial"/>
      <w:color w:val="6F7378" w:themeColor="background2" w:themeShade="80"/>
      <w:kern w:val="28"/>
      <w:sz w:val="32"/>
      <w:szCs w:val="32"/>
    </w:rPr>
  </w:style>
  <w:style w:type="paragraph" w:styleId="Date">
    <w:name w:val="Date"/>
    <w:basedOn w:val="Normal"/>
    <w:next w:val="Normal"/>
    <w:link w:val="DateChar"/>
    <w:uiPriority w:val="25"/>
    <w:qFormat/>
    <w:rsid w:val="00355BB2"/>
    <w:rPr>
      <w:rFonts w:cs="Arial"/>
      <w:color w:val="808184"/>
      <w:kern w:val="28"/>
      <w:sz w:val="24"/>
      <w:szCs w:val="28"/>
    </w:rPr>
  </w:style>
  <w:style w:type="character" w:customStyle="1" w:styleId="DateChar">
    <w:name w:val="Date Char"/>
    <w:basedOn w:val="DefaultParagraphFont"/>
    <w:link w:val="Date"/>
    <w:uiPriority w:val="25"/>
    <w:rsid w:val="00355BB2"/>
    <w:rPr>
      <w:rFonts w:cs="Arial"/>
      <w:color w:val="808184"/>
      <w:kern w:val="28"/>
      <w:sz w:val="24"/>
      <w:szCs w:val="28"/>
    </w:rPr>
  </w:style>
  <w:style w:type="paragraph" w:styleId="TOCHeading">
    <w:name w:val="TOC Heading"/>
    <w:next w:val="Normal"/>
    <w:uiPriority w:val="39"/>
    <w:qFormat/>
    <w:rsid w:val="00355BB2"/>
    <w:pPr>
      <w:spacing w:before="440" w:after="400"/>
      <w:outlineLvl w:val="0"/>
    </w:pPr>
    <w:rPr>
      <w:rFonts w:cs="Tahoma"/>
      <w:b/>
      <w:bCs/>
      <w:sz w:val="44"/>
      <w:szCs w:val="44"/>
    </w:rPr>
  </w:style>
  <w:style w:type="table" w:customStyle="1" w:styleId="QCAAtablestyle4">
    <w:name w:val="QCAA table style 4"/>
    <w:basedOn w:val="TableGrid"/>
    <w:rsid w:val="0030542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30542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30542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57" w:type="dxa"/>
        <w:bottom w:w="57" w:type="dxa"/>
        <w:right w:w="57"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6C3051"/>
    <w:pPr>
      <w:spacing w:after="120"/>
    </w:pPr>
  </w:style>
  <w:style w:type="paragraph" w:styleId="ListNumber">
    <w:name w:val="List Number"/>
    <w:basedOn w:val="Normal"/>
    <w:uiPriority w:val="5"/>
    <w:qFormat/>
    <w:rsid w:val="00355BB2"/>
    <w:pPr>
      <w:numPr>
        <w:numId w:val="22"/>
      </w:numPr>
      <w:spacing w:after="120"/>
    </w:pPr>
  </w:style>
  <w:style w:type="paragraph" w:styleId="ListNumber2">
    <w:name w:val="List Number 2"/>
    <w:basedOn w:val="Normal"/>
    <w:uiPriority w:val="5"/>
    <w:qFormat/>
    <w:rsid w:val="00F5053B"/>
    <w:pPr>
      <w:numPr>
        <w:ilvl w:val="1"/>
        <w:numId w:val="22"/>
      </w:numPr>
      <w:spacing w:after="120"/>
    </w:pPr>
  </w:style>
  <w:style w:type="paragraph" w:styleId="ListNumber3">
    <w:name w:val="List Number 3"/>
    <w:basedOn w:val="Normal"/>
    <w:uiPriority w:val="5"/>
    <w:qFormat/>
    <w:rsid w:val="00F5053B"/>
    <w:pPr>
      <w:numPr>
        <w:ilvl w:val="2"/>
        <w:numId w:val="22"/>
      </w:numPr>
      <w:spacing w:after="120"/>
    </w:pPr>
  </w:style>
  <w:style w:type="numbering" w:customStyle="1" w:styleId="ListNumber0">
    <w:name w:val="List_Number"/>
    <w:uiPriority w:val="99"/>
    <w:rsid w:val="00FC650F"/>
    <w:pPr>
      <w:numPr>
        <w:numId w:val="13"/>
      </w:numPr>
    </w:pPr>
  </w:style>
  <w:style w:type="paragraph" w:customStyle="1" w:styleId="NoHeading2">
    <w:name w:val="No. Heading 2"/>
    <w:basedOn w:val="Heading2"/>
    <w:next w:val="BodyText"/>
    <w:uiPriority w:val="35"/>
    <w:qFormat/>
    <w:rsid w:val="000B7E68"/>
    <w:pPr>
      <w:numPr>
        <w:numId w:val="37"/>
      </w:numPr>
    </w:pPr>
  </w:style>
  <w:style w:type="paragraph" w:customStyle="1" w:styleId="NoHeading3">
    <w:name w:val="No. Heading 3"/>
    <w:basedOn w:val="Heading3"/>
    <w:next w:val="BodyText"/>
    <w:uiPriority w:val="35"/>
    <w:qFormat/>
    <w:rsid w:val="000B7E68"/>
    <w:pPr>
      <w:numPr>
        <w:ilvl w:val="2"/>
        <w:numId w:val="37"/>
      </w:numPr>
    </w:pPr>
    <w:rPr>
      <w:color w:val="808184"/>
    </w:rPr>
  </w:style>
  <w:style w:type="paragraph" w:customStyle="1" w:styleId="TableBullet2">
    <w:name w:val="Table Bullet 2"/>
    <w:basedOn w:val="TableBullet"/>
    <w:uiPriority w:val="14"/>
    <w:qFormat/>
    <w:rsid w:val="00355BB2"/>
    <w:pPr>
      <w:widowControl w:val="0"/>
      <w:numPr>
        <w:ilvl w:val="1"/>
      </w:numPr>
    </w:pPr>
    <w:rPr>
      <w:szCs w:val="18"/>
    </w:rPr>
  </w:style>
  <w:style w:type="numbering" w:customStyle="1" w:styleId="ListGroupHeadings">
    <w:name w:val="List_GroupHeadings"/>
    <w:uiPriority w:val="99"/>
    <w:rsid w:val="000B7E68"/>
    <w:pPr>
      <w:numPr>
        <w:numId w:val="20"/>
      </w:numPr>
    </w:pPr>
  </w:style>
  <w:style w:type="paragraph" w:customStyle="1" w:styleId="TableBullet">
    <w:name w:val="Table Bullet"/>
    <w:basedOn w:val="Tabletext"/>
    <w:uiPriority w:val="14"/>
    <w:qFormat/>
    <w:rsid w:val="00355BB2"/>
    <w:pPr>
      <w:numPr>
        <w:numId w:val="27"/>
      </w:numPr>
    </w:pPr>
    <w:rPr>
      <w:color w:val="000000" w:themeColor="text1"/>
      <w:lang w:eastAsia="en-US"/>
    </w:rPr>
  </w:style>
  <w:style w:type="paragraph" w:customStyle="1" w:styleId="ID">
    <w:name w:val="ID"/>
    <w:basedOn w:val="Normal"/>
    <w:uiPriority w:val="26"/>
    <w:rsid w:val="00355BB2"/>
    <w:rPr>
      <w:color w:val="6F7378" w:themeColor="background2" w:themeShade="80"/>
      <w:sz w:val="10"/>
      <w:szCs w:val="10"/>
    </w:rPr>
  </w:style>
  <w:style w:type="paragraph" w:styleId="BodyText">
    <w:name w:val="Body Text"/>
    <w:basedOn w:val="Normal"/>
    <w:link w:val="BodyTextChar"/>
    <w:qFormat/>
    <w:rsid w:val="00355BB2"/>
    <w:pPr>
      <w:spacing w:after="120"/>
    </w:pPr>
  </w:style>
  <w:style w:type="character" w:customStyle="1" w:styleId="BodyTextChar">
    <w:name w:val="Body Text Char"/>
    <w:basedOn w:val="DefaultParagraphFont"/>
    <w:link w:val="BodyText"/>
    <w:rsid w:val="00355BB2"/>
  </w:style>
  <w:style w:type="paragraph" w:styleId="ListBullet0">
    <w:name w:val="List Bullet"/>
    <w:basedOn w:val="Normal"/>
    <w:uiPriority w:val="4"/>
    <w:qFormat/>
    <w:rsid w:val="00355BB2"/>
    <w:pPr>
      <w:numPr>
        <w:numId w:val="21"/>
      </w:numPr>
      <w:spacing w:after="120"/>
    </w:pPr>
  </w:style>
  <w:style w:type="paragraph" w:styleId="ListBullet2">
    <w:name w:val="List Bullet 2"/>
    <w:basedOn w:val="ListBullet0"/>
    <w:uiPriority w:val="4"/>
    <w:qFormat/>
    <w:rsid w:val="00355BB2"/>
    <w:pPr>
      <w:numPr>
        <w:ilvl w:val="1"/>
      </w:numPr>
    </w:pPr>
  </w:style>
  <w:style w:type="paragraph" w:styleId="ListBullet3">
    <w:name w:val="List Bullet 3"/>
    <w:basedOn w:val="ListBullet2"/>
    <w:uiPriority w:val="4"/>
    <w:qFormat/>
    <w:rsid w:val="00355BB2"/>
    <w:pPr>
      <w:numPr>
        <w:ilvl w:val="2"/>
      </w:numPr>
      <w:tabs>
        <w:tab w:val="clear" w:pos="852"/>
        <w:tab w:val="left" w:pos="851"/>
      </w:tabs>
    </w:pPr>
  </w:style>
  <w:style w:type="numbering" w:customStyle="1" w:styleId="ListHeadings">
    <w:name w:val="List_Headings"/>
    <w:uiPriority w:val="99"/>
    <w:rsid w:val="00FC650F"/>
    <w:pPr>
      <w:numPr>
        <w:numId w:val="12"/>
      </w:numPr>
    </w:pPr>
  </w:style>
  <w:style w:type="paragraph" w:styleId="TOC5">
    <w:name w:val="toc 5"/>
    <w:basedOn w:val="TOC2"/>
    <w:next w:val="Normal"/>
    <w:uiPriority w:val="99"/>
    <w:semiHidden/>
    <w:rsid w:val="00621478"/>
    <w:pPr>
      <w:tabs>
        <w:tab w:val="left" w:pos="680"/>
      </w:tabs>
    </w:pPr>
  </w:style>
  <w:style w:type="paragraph" w:styleId="TOC6">
    <w:name w:val="toc 6"/>
    <w:basedOn w:val="TOC3"/>
    <w:next w:val="Normal"/>
    <w:uiPriority w:val="99"/>
    <w:semiHidden/>
    <w:rsid w:val="00FC650F"/>
    <w:pPr>
      <w:tabs>
        <w:tab w:val="left" w:pos="1531"/>
      </w:tabs>
      <w:ind w:left="1531" w:hanging="851"/>
    </w:pPr>
  </w:style>
  <w:style w:type="paragraph" w:styleId="TOC9">
    <w:name w:val="toc 9"/>
    <w:basedOn w:val="Normal"/>
    <w:next w:val="Normal"/>
    <w:uiPriority w:val="99"/>
    <w:semiHidden/>
    <w:rsid w:val="00FC650F"/>
    <w:pPr>
      <w:tabs>
        <w:tab w:val="left" w:pos="1134"/>
        <w:tab w:val="right" w:leader="dot" w:pos="8505"/>
      </w:tabs>
      <w:spacing w:before="80"/>
      <w:ind w:left="1134" w:right="1134" w:hanging="1134"/>
    </w:pPr>
  </w:style>
  <w:style w:type="paragraph" w:styleId="TOC7">
    <w:name w:val="toc 7"/>
    <w:basedOn w:val="Normal"/>
    <w:next w:val="Normal"/>
    <w:uiPriority w:val="99"/>
    <w:semiHidden/>
    <w:rsid w:val="00FC650F"/>
  </w:style>
  <w:style w:type="paragraph" w:styleId="TOC8">
    <w:name w:val="toc 8"/>
    <w:basedOn w:val="Normal"/>
    <w:next w:val="Normal"/>
    <w:uiPriority w:val="99"/>
    <w:semiHidden/>
    <w:rsid w:val="00FC650F"/>
  </w:style>
  <w:style w:type="numbering" w:customStyle="1" w:styleId="ListGroupListBullets">
    <w:name w:val="List_GroupListBullets"/>
    <w:uiPriority w:val="99"/>
    <w:rsid w:val="00355BB2"/>
    <w:pPr>
      <w:numPr>
        <w:numId w:val="21"/>
      </w:numPr>
    </w:pPr>
  </w:style>
  <w:style w:type="paragraph" w:styleId="Quote">
    <w:name w:val="Quote"/>
    <w:basedOn w:val="Normal"/>
    <w:next w:val="Normal"/>
    <w:link w:val="QuoteChar"/>
    <w:uiPriority w:val="50"/>
    <w:qFormat/>
    <w:rsid w:val="00355BB2"/>
    <w:pPr>
      <w:spacing w:after="120"/>
      <w:ind w:left="284" w:right="284"/>
    </w:pPr>
    <w:rPr>
      <w:sz w:val="18"/>
    </w:rPr>
  </w:style>
  <w:style w:type="character" w:customStyle="1" w:styleId="QuoteChar">
    <w:name w:val="Quote Char"/>
    <w:basedOn w:val="DefaultParagraphFont"/>
    <w:link w:val="Quote"/>
    <w:uiPriority w:val="50"/>
    <w:rsid w:val="00355BB2"/>
    <w:rPr>
      <w:sz w:val="18"/>
    </w:rPr>
  </w:style>
  <w:style w:type="paragraph" w:customStyle="1" w:styleId="TableBullet3">
    <w:name w:val="Table Bullet 3"/>
    <w:basedOn w:val="TableBullet2"/>
    <w:uiPriority w:val="14"/>
    <w:qFormat/>
    <w:rsid w:val="00355BB2"/>
    <w:pPr>
      <w:numPr>
        <w:ilvl w:val="2"/>
      </w:numPr>
    </w:pPr>
  </w:style>
  <w:style w:type="paragraph" w:customStyle="1" w:styleId="TableNumber2">
    <w:name w:val="Table Number 2"/>
    <w:basedOn w:val="TableNumber"/>
    <w:uiPriority w:val="15"/>
    <w:qFormat/>
    <w:rsid w:val="00A468AD"/>
    <w:pPr>
      <w:numPr>
        <w:ilvl w:val="1"/>
      </w:numPr>
      <w:spacing w:line="240" w:lineRule="auto"/>
    </w:pPr>
  </w:style>
  <w:style w:type="paragraph" w:customStyle="1" w:styleId="TableNumber">
    <w:name w:val="Table Number"/>
    <w:basedOn w:val="Tabletext"/>
    <w:uiPriority w:val="15"/>
    <w:qFormat/>
    <w:rsid w:val="00A468AD"/>
    <w:pPr>
      <w:numPr>
        <w:numId w:val="28"/>
      </w:numPr>
    </w:pPr>
    <w:rPr>
      <w:rFonts w:eastAsiaTheme="minorHAnsi" w:cstheme="minorBidi"/>
      <w:szCs w:val="22"/>
      <w:lang w:eastAsia="en-US"/>
    </w:rPr>
  </w:style>
  <w:style w:type="numbering" w:customStyle="1" w:styleId="TableBullets">
    <w:name w:val="TableBullets"/>
    <w:uiPriority w:val="99"/>
    <w:rsid w:val="00FC650F"/>
    <w:pPr>
      <w:numPr>
        <w:numId w:val="17"/>
      </w:numPr>
    </w:pPr>
  </w:style>
  <w:style w:type="numbering" w:customStyle="1" w:styleId="TableBullet0">
    <w:name w:val="TableBullet"/>
    <w:uiPriority w:val="99"/>
    <w:rsid w:val="00FC650F"/>
  </w:style>
  <w:style w:type="numbering" w:customStyle="1" w:styleId="ListPara">
    <w:name w:val="ListPara"/>
    <w:uiPriority w:val="99"/>
    <w:rsid w:val="00B65C3E"/>
    <w:pPr>
      <w:numPr>
        <w:numId w:val="3"/>
      </w:numPr>
    </w:pPr>
  </w:style>
  <w:style w:type="numbering" w:customStyle="1" w:styleId="ListParagraph">
    <w:name w:val="List_Paragraph"/>
    <w:uiPriority w:val="99"/>
    <w:rsid w:val="00FC650F"/>
    <w:pPr>
      <w:numPr>
        <w:numId w:val="14"/>
      </w:numPr>
    </w:pPr>
  </w:style>
  <w:style w:type="paragraph" w:customStyle="1" w:styleId="TableNumber3">
    <w:name w:val="Table Number 3"/>
    <w:basedOn w:val="TableNumber2"/>
    <w:uiPriority w:val="15"/>
    <w:qFormat/>
    <w:rsid w:val="00A468AD"/>
    <w:pPr>
      <w:numPr>
        <w:ilvl w:val="2"/>
      </w:numPr>
    </w:pPr>
  </w:style>
  <w:style w:type="numbering" w:customStyle="1" w:styleId="ListTableNumber">
    <w:name w:val="List_TableNumber"/>
    <w:uiPriority w:val="99"/>
    <w:rsid w:val="00FC650F"/>
    <w:pPr>
      <w:numPr>
        <w:numId w:val="16"/>
      </w:numPr>
    </w:pPr>
  </w:style>
  <w:style w:type="table" w:styleId="Table3Deffects3">
    <w:name w:val="Table 3D effects 3"/>
    <w:basedOn w:val="TableNormal"/>
    <w:rsid w:val="00FC650F"/>
    <w:pPr>
      <w:spacing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ListGroupListNumber">
    <w:name w:val="List_GroupListNumber"/>
    <w:uiPriority w:val="99"/>
    <w:rsid w:val="00F5053B"/>
    <w:pPr>
      <w:numPr>
        <w:numId w:val="22"/>
      </w:numPr>
    </w:pPr>
  </w:style>
  <w:style w:type="numbering" w:customStyle="1" w:styleId="ListInstruction">
    <w:name w:val="List_Instruction"/>
    <w:uiPriority w:val="99"/>
    <w:rsid w:val="00457AB7"/>
    <w:pPr>
      <w:numPr>
        <w:numId w:val="4"/>
      </w:numPr>
    </w:pPr>
  </w:style>
  <w:style w:type="numbering" w:customStyle="1" w:styleId="ListBullet1">
    <w:name w:val="List_Bullet1"/>
    <w:uiPriority w:val="99"/>
    <w:rsid w:val="0097427E"/>
    <w:pPr>
      <w:numPr>
        <w:numId w:val="2"/>
      </w:numPr>
    </w:pPr>
  </w:style>
  <w:style w:type="numbering" w:customStyle="1" w:styleId="BulletsList">
    <w:name w:val="BulletsList"/>
    <w:uiPriority w:val="99"/>
    <w:rsid w:val="004A5E22"/>
    <w:pPr>
      <w:numPr>
        <w:numId w:val="5"/>
      </w:numPr>
    </w:pPr>
  </w:style>
  <w:style w:type="numbering" w:customStyle="1" w:styleId="BulletsList1">
    <w:name w:val="BulletsList1"/>
    <w:uiPriority w:val="99"/>
    <w:rsid w:val="0097427E"/>
    <w:pPr>
      <w:numPr>
        <w:numId w:val="1"/>
      </w:numPr>
    </w:pPr>
  </w:style>
  <w:style w:type="table" w:customStyle="1" w:styleId="QCAAtablestyle1">
    <w:name w:val="QCAA table style 1"/>
    <w:basedOn w:val="TableNormal"/>
    <w:rsid w:val="0030542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355BB2"/>
    <w:pPr>
      <w:keepNext/>
    </w:pPr>
  </w:style>
  <w:style w:type="character" w:customStyle="1" w:styleId="CommentTextChar">
    <w:name w:val="Comment Text Char"/>
    <w:basedOn w:val="DefaultParagraphFont"/>
    <w:link w:val="CommentText"/>
    <w:uiPriority w:val="99"/>
    <w:semiHidden/>
    <w:rsid w:val="00FC650F"/>
    <w:rPr>
      <w:rFonts w:ascii="Arial" w:hAnsi="Arial"/>
    </w:rPr>
  </w:style>
  <w:style w:type="character" w:customStyle="1" w:styleId="CommentSubjectChar">
    <w:name w:val="Comment Subject Char"/>
    <w:basedOn w:val="CommentTextChar"/>
    <w:link w:val="CommentSubject"/>
    <w:uiPriority w:val="99"/>
    <w:semiHidden/>
    <w:rsid w:val="00FC650F"/>
    <w:rPr>
      <w:rFonts w:ascii="Arial" w:hAnsi="Arial"/>
      <w:b/>
      <w:bCs/>
    </w:rPr>
  </w:style>
  <w:style w:type="character" w:customStyle="1" w:styleId="DocumentMapChar">
    <w:name w:val="Document Map Char"/>
    <w:basedOn w:val="DefaultParagraphFont"/>
    <w:link w:val="DocumentMap"/>
    <w:uiPriority w:val="99"/>
    <w:semiHidden/>
    <w:rsid w:val="00FC650F"/>
    <w:rPr>
      <w:rFonts w:ascii="Tahoma" w:hAnsi="Tahoma" w:cs="Tahoma"/>
      <w:shd w:val="clear" w:color="auto" w:fill="000080"/>
    </w:rPr>
  </w:style>
  <w:style w:type="character" w:customStyle="1" w:styleId="FooterChar">
    <w:name w:val="Footer Char"/>
    <w:basedOn w:val="DefaultParagraphFont"/>
    <w:link w:val="Footer"/>
    <w:uiPriority w:val="29"/>
    <w:rsid w:val="00355BB2"/>
    <w:rPr>
      <w:b/>
      <w:color w:val="1E1E1E"/>
      <w:sz w:val="16"/>
      <w:szCs w:val="16"/>
    </w:rPr>
  </w:style>
  <w:style w:type="character" w:customStyle="1" w:styleId="FootnoteTextChar">
    <w:name w:val="Footnote Text Char"/>
    <w:basedOn w:val="DefaultParagraphFont"/>
    <w:link w:val="FootnoteText"/>
    <w:uiPriority w:val="28"/>
    <w:rsid w:val="00355BB2"/>
    <w:rPr>
      <w:sz w:val="18"/>
    </w:rPr>
  </w:style>
  <w:style w:type="character" w:customStyle="1" w:styleId="HeaderChar">
    <w:name w:val="Header Char"/>
    <w:basedOn w:val="DefaultParagraphFont"/>
    <w:link w:val="Header"/>
    <w:uiPriority w:val="99"/>
    <w:semiHidden/>
    <w:rsid w:val="00FC650F"/>
    <w:rPr>
      <w:rFonts w:ascii="Arial" w:hAnsi="Arial"/>
    </w:rPr>
  </w:style>
  <w:style w:type="character" w:customStyle="1" w:styleId="Heading6Char">
    <w:name w:val="Heading 6 Char"/>
    <w:basedOn w:val="DefaultParagraphFont"/>
    <w:link w:val="Heading6"/>
    <w:uiPriority w:val="3"/>
    <w:rsid w:val="000B7E68"/>
    <w:rPr>
      <w:bCs/>
      <w:iCs/>
      <w:color w:val="808184"/>
      <w:szCs w:val="26"/>
      <w14:numForm w14:val="lining"/>
    </w:rPr>
  </w:style>
  <w:style w:type="character" w:customStyle="1" w:styleId="Heading7Char">
    <w:name w:val="Heading 7 Char"/>
    <w:basedOn w:val="DefaultParagraphFont"/>
    <w:link w:val="Heading7"/>
    <w:uiPriority w:val="99"/>
    <w:semiHidden/>
    <w:rsid w:val="00FC650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FC650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FC650F"/>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355BB2"/>
    <w:pPr>
      <w:ind w:left="397"/>
    </w:pPr>
  </w:style>
  <w:style w:type="paragraph" w:customStyle="1" w:styleId="Indentbullets">
    <w:name w:val="Indent bullets"/>
    <w:basedOn w:val="Indentnumbers"/>
    <w:uiPriority w:val="7"/>
    <w:qFormat/>
    <w:rsid w:val="00355BB2"/>
    <w:pPr>
      <w:ind w:left="284"/>
    </w:pPr>
  </w:style>
  <w:style w:type="character" w:styleId="IntenseEmphasis">
    <w:name w:val="Intense Emphasis"/>
    <w:basedOn w:val="DefaultParagraphFont"/>
    <w:uiPriority w:val="99"/>
    <w:semiHidden/>
    <w:rsid w:val="00FC650F"/>
    <w:rPr>
      <w:b/>
      <w:bCs/>
      <w:i/>
      <w:iCs/>
      <w:color w:val="D52B1E" w:themeColor="accent1"/>
    </w:rPr>
  </w:style>
  <w:style w:type="paragraph" w:styleId="ListBullet4">
    <w:name w:val="List Bullet 4"/>
    <w:basedOn w:val="Normal"/>
    <w:uiPriority w:val="99"/>
    <w:semiHidden/>
    <w:rsid w:val="00FC650F"/>
    <w:pPr>
      <w:numPr>
        <w:numId w:val="7"/>
      </w:numPr>
      <w:contextualSpacing/>
    </w:pPr>
  </w:style>
  <w:style w:type="paragraph" w:styleId="ListBullet5">
    <w:name w:val="List Bullet 5"/>
    <w:basedOn w:val="Normal"/>
    <w:uiPriority w:val="99"/>
    <w:semiHidden/>
    <w:rsid w:val="00FC650F"/>
    <w:pPr>
      <w:numPr>
        <w:numId w:val="8"/>
      </w:numPr>
      <w:contextualSpacing/>
    </w:pPr>
  </w:style>
  <w:style w:type="paragraph" w:styleId="ListNumber4">
    <w:name w:val="List Number 4"/>
    <w:basedOn w:val="Normal"/>
    <w:uiPriority w:val="99"/>
    <w:semiHidden/>
    <w:rsid w:val="00FC650F"/>
    <w:pPr>
      <w:numPr>
        <w:numId w:val="9"/>
      </w:numPr>
      <w:contextualSpacing/>
    </w:pPr>
  </w:style>
  <w:style w:type="paragraph" w:styleId="ListNumber5">
    <w:name w:val="List Number 5"/>
    <w:basedOn w:val="Normal"/>
    <w:uiPriority w:val="99"/>
    <w:semiHidden/>
    <w:rsid w:val="00FC650F"/>
    <w:pPr>
      <w:numPr>
        <w:numId w:val="10"/>
      </w:numPr>
      <w:contextualSpacing/>
    </w:pPr>
  </w:style>
  <w:style w:type="paragraph" w:customStyle="1" w:styleId="Mainheading">
    <w:name w:val="Main heading"/>
    <w:basedOn w:val="Normal"/>
    <w:uiPriority w:val="99"/>
    <w:semiHidden/>
    <w:rsid w:val="00FC650F"/>
  </w:style>
  <w:style w:type="paragraph" w:styleId="NoSpacing">
    <w:name w:val="No Spacing"/>
    <w:link w:val="NoSpacingChar"/>
    <w:uiPriority w:val="99"/>
    <w:semiHidden/>
    <w:rsid w:val="00FC650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FC650F"/>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FC650F"/>
    <w:rPr>
      <w:sz w:val="22"/>
      <w:szCs w:val="24"/>
    </w:rPr>
  </w:style>
  <w:style w:type="paragraph" w:customStyle="1" w:styleId="Smallspace">
    <w:name w:val="Small space"/>
    <w:basedOn w:val="BodyText"/>
    <w:next w:val="BodyText"/>
    <w:uiPriority w:val="19"/>
    <w:qFormat/>
    <w:rsid w:val="00355BB2"/>
    <w:pPr>
      <w:spacing w:after="0"/>
    </w:pPr>
    <w:rPr>
      <w:sz w:val="2"/>
      <w:szCs w:val="2"/>
    </w:rPr>
  </w:style>
  <w:style w:type="table" w:styleId="Table3Deffects1">
    <w:name w:val="Table 3D effects 1"/>
    <w:basedOn w:val="TableNormal"/>
    <w:rsid w:val="00FC650F"/>
    <w:rPr>
      <w:lang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FC650F"/>
    <w:pPr>
      <w:spacing w:line="240" w:lineRule="auto"/>
    </w:pPr>
    <w:rPr>
      <w:rFonts w:asciiTheme="minorHAnsi" w:hAnsiTheme="minorHAn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FC650F"/>
    <w:tblPr>
      <w:tblCellMar>
        <w:left w:w="0" w:type="dxa"/>
        <w:right w:w="0" w:type="dxa"/>
      </w:tblCellMar>
    </w:tblPr>
  </w:style>
  <w:style w:type="numbering" w:customStyle="1" w:styleId="ListGroupListNumberBullets">
    <w:name w:val="List_GroupListNumberBullets"/>
    <w:basedOn w:val="ListGroupListNumber"/>
    <w:uiPriority w:val="99"/>
    <w:rsid w:val="00355BB2"/>
    <w:pPr>
      <w:numPr>
        <w:numId w:val="23"/>
      </w:numPr>
    </w:pPr>
  </w:style>
  <w:style w:type="numbering" w:customStyle="1" w:styleId="ListGroupTableBullets">
    <w:name w:val="List_GroupTableBullets"/>
    <w:uiPriority w:val="99"/>
    <w:rsid w:val="00355BB2"/>
    <w:pPr>
      <w:numPr>
        <w:numId w:val="24"/>
      </w:numPr>
    </w:pPr>
  </w:style>
  <w:style w:type="paragraph" w:customStyle="1" w:styleId="Tablesubhead">
    <w:name w:val="Table subhead"/>
    <w:basedOn w:val="Normal"/>
    <w:uiPriority w:val="9"/>
    <w:qFormat/>
    <w:rsid w:val="00355BB2"/>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9E4E3E"/>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TableNumber1">
    <w:name w:val="List_TableNumber1"/>
    <w:uiPriority w:val="99"/>
    <w:rsid w:val="009E4E3E"/>
  </w:style>
  <w:style w:type="table" w:customStyle="1" w:styleId="5QCAAtablestyle">
    <w:name w:val="5_ QCAA table style"/>
    <w:basedOn w:val="TableNormal"/>
    <w:uiPriority w:val="99"/>
    <w:rsid w:val="00D670E3"/>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character" w:customStyle="1" w:styleId="Crossreference">
    <w:name w:val="Cross reference"/>
    <w:basedOn w:val="Hyperlink"/>
    <w:uiPriority w:val="22"/>
    <w:qFormat/>
    <w:rsid w:val="00355BB2"/>
    <w:rPr>
      <w:rFonts w:ascii="Arial" w:hAnsi="Arial"/>
      <w:color w:val="0000FF"/>
      <w:u w:val="none"/>
    </w:rPr>
  </w:style>
  <w:style w:type="character" w:styleId="Emphasis">
    <w:name w:val="Emphasis"/>
    <w:uiPriority w:val="2"/>
    <w:rsid w:val="00355BB2"/>
    <w:rPr>
      <w:i/>
      <w:iCs/>
    </w:rPr>
  </w:style>
  <w:style w:type="paragraph" w:customStyle="1" w:styleId="Footersubtitle">
    <w:name w:val="Footer subtitle"/>
    <w:basedOn w:val="Footer"/>
    <w:uiPriority w:val="29"/>
    <w:qFormat/>
    <w:rsid w:val="00355BB2"/>
    <w:rPr>
      <w:rFonts w:eastAsia="SimSun"/>
      <w:b w:val="0"/>
      <w:color w:val="6F7378" w:themeColor="background2" w:themeShade="80"/>
    </w:rPr>
  </w:style>
  <w:style w:type="paragraph" w:customStyle="1" w:styleId="Footnoteseparator">
    <w:name w:val="Footnote separator"/>
    <w:basedOn w:val="Normal"/>
    <w:next w:val="FootnoteText"/>
    <w:uiPriority w:val="27"/>
    <w:rsid w:val="00355BB2"/>
    <w:pPr>
      <w:pBdr>
        <w:top w:val="single" w:sz="4" w:space="1" w:color="D52B1E"/>
      </w:pBdr>
      <w:tabs>
        <w:tab w:val="right" w:leader="underscore" w:pos="8505"/>
      </w:tabs>
    </w:pPr>
    <w:rPr>
      <w:color w:val="1E1E1E"/>
      <w:sz w:val="4"/>
      <w:szCs w:val="22"/>
    </w:rPr>
  </w:style>
  <w:style w:type="character" w:styleId="Strong">
    <w:name w:val="Strong"/>
    <w:uiPriority w:val="2"/>
    <w:rsid w:val="00355BB2"/>
    <w:rPr>
      <w:b/>
      <w:bCs/>
    </w:rPr>
  </w:style>
  <w:style w:type="paragraph" w:customStyle="1" w:styleId="Tableheading">
    <w:name w:val="Table heading"/>
    <w:basedOn w:val="Normal"/>
    <w:uiPriority w:val="9"/>
    <w:qFormat/>
    <w:rsid w:val="00355BB2"/>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355BB2"/>
    <w:pPr>
      <w:spacing w:before="40" w:after="40"/>
    </w:pPr>
    <w:rPr>
      <w:sz w:val="19"/>
    </w:rPr>
  </w:style>
  <w:style w:type="character" w:customStyle="1" w:styleId="TabletextChar">
    <w:name w:val="Table text Char"/>
    <w:link w:val="Tabletext"/>
    <w:uiPriority w:val="9"/>
    <w:rsid w:val="00355BB2"/>
    <w:rPr>
      <w:sz w:val="19"/>
    </w:rPr>
  </w:style>
  <w:style w:type="numbering" w:customStyle="1" w:styleId="ListGroupTableNumberBullets">
    <w:name w:val="List_GroupTableNumberBullets"/>
    <w:uiPriority w:val="99"/>
    <w:rsid w:val="00355BB2"/>
    <w:pPr>
      <w:numPr>
        <w:numId w:val="25"/>
      </w:numPr>
    </w:pPr>
  </w:style>
  <w:style w:type="character" w:styleId="PlaceholderText">
    <w:name w:val="Placeholder Text"/>
    <w:basedOn w:val="DefaultParagraphFont"/>
    <w:uiPriority w:val="99"/>
    <w:rsid w:val="00AD3BBD"/>
    <w:rPr>
      <w:color w:val="808080"/>
    </w:rPr>
  </w:style>
  <w:style w:type="paragraph" w:customStyle="1" w:styleId="Table-Unitnumberedobjective">
    <w:name w:val="Table - Unit numbered objective"/>
    <w:basedOn w:val="Normal"/>
    <w:uiPriority w:val="16"/>
    <w:qFormat/>
    <w:rsid w:val="00663AC1"/>
    <w:pPr>
      <w:tabs>
        <w:tab w:val="left" w:pos="340"/>
      </w:tabs>
      <w:spacing w:before="40" w:after="40" w:line="240" w:lineRule="auto"/>
      <w:ind w:left="340" w:hanging="340"/>
    </w:pPr>
    <w:rPr>
      <w:sz w:val="19"/>
    </w:rPr>
  </w:style>
  <w:style w:type="paragraph" w:customStyle="1" w:styleId="Unitnumberedobjective">
    <w:name w:val="Unit numbered objective"/>
    <w:basedOn w:val="Normal"/>
    <w:link w:val="UnitnumberedobjectiveChar"/>
    <w:autoRedefine/>
    <w:uiPriority w:val="7"/>
    <w:qFormat/>
    <w:rsid w:val="00926D98"/>
    <w:pPr>
      <w:tabs>
        <w:tab w:val="left" w:pos="397"/>
      </w:tabs>
      <w:spacing w:after="120" w:line="240" w:lineRule="auto"/>
      <w:ind w:left="397" w:hanging="397"/>
    </w:pPr>
  </w:style>
  <w:style w:type="character" w:customStyle="1" w:styleId="UnitnumberedobjectiveChar">
    <w:name w:val="Unit numbered objective Char"/>
    <w:basedOn w:val="DefaultParagraphFont"/>
    <w:link w:val="Unitnumberedobjective"/>
    <w:uiPriority w:val="7"/>
    <w:rsid w:val="00926D98"/>
  </w:style>
  <w:style w:type="paragraph" w:customStyle="1" w:styleId="Annotationbodytext">
    <w:name w:val="Annotation body text"/>
    <w:uiPriority w:val="18"/>
    <w:qFormat/>
    <w:rsid w:val="00663AC1"/>
    <w:pPr>
      <w:spacing w:line="240" w:lineRule="auto"/>
    </w:pPr>
    <w:rPr>
      <w:color w:val="000000" w:themeColor="text1"/>
      <w:sz w:val="16"/>
      <w:szCs w:val="16"/>
    </w:rPr>
  </w:style>
  <w:style w:type="paragraph" w:customStyle="1" w:styleId="Annotationheading">
    <w:name w:val="Annotation heading"/>
    <w:uiPriority w:val="17"/>
    <w:qFormat/>
    <w:rsid w:val="00663AC1"/>
    <w:pPr>
      <w:spacing w:line="240" w:lineRule="auto"/>
    </w:pPr>
    <w:rPr>
      <w:b/>
      <w:color w:val="000000" w:themeColor="text1"/>
      <w:sz w:val="16"/>
      <w:szCs w:val="16"/>
    </w:rPr>
  </w:style>
  <w:style w:type="paragraph" w:customStyle="1" w:styleId="multiplechoiceoption">
    <w:name w:val="multiple choice option"/>
    <w:uiPriority w:val="19"/>
    <w:qFormat/>
    <w:rsid w:val="00663AC1"/>
    <w:pPr>
      <w:numPr>
        <w:numId w:val="31"/>
      </w:numPr>
      <w:spacing w:before="160" w:after="120"/>
    </w:pPr>
  </w:style>
  <w:style w:type="paragraph" w:customStyle="1" w:styleId="Studentresponse">
    <w:name w:val="Student response"/>
    <w:basedOn w:val="BodyText"/>
    <w:uiPriority w:val="18"/>
    <w:qFormat/>
    <w:rsid w:val="00663AC1"/>
    <w:pPr>
      <w:spacing w:before="120" w:after="240" w:line="240" w:lineRule="auto"/>
    </w:pPr>
    <w:rPr>
      <w:rFonts w:asciiTheme="minorHAnsi" w:hAnsiTheme="minorHAnsi"/>
    </w:rPr>
  </w:style>
  <w:style w:type="paragraph" w:customStyle="1" w:styleId="Numberedobjective">
    <w:name w:val="Numbered objective"/>
    <w:basedOn w:val="Normal"/>
    <w:link w:val="NumberedobjectiveChar"/>
    <w:uiPriority w:val="7"/>
    <w:qFormat/>
    <w:rsid w:val="00663AC1"/>
    <w:pPr>
      <w:tabs>
        <w:tab w:val="left" w:pos="420"/>
      </w:tabs>
      <w:spacing w:after="120"/>
    </w:pPr>
    <w:rPr>
      <w:b/>
    </w:rPr>
  </w:style>
  <w:style w:type="character" w:customStyle="1" w:styleId="NumberedobjectiveChar">
    <w:name w:val="Numbered objective Char"/>
    <w:basedOn w:val="DefaultParagraphFont"/>
    <w:link w:val="Numberedobjective"/>
    <w:uiPriority w:val="7"/>
    <w:rsid w:val="00663AC1"/>
    <w:rPr>
      <w:b/>
    </w:rPr>
  </w:style>
  <w:style w:type="table" w:customStyle="1" w:styleId="QCAAtablestyle41">
    <w:name w:val="QCAA table style 41"/>
    <w:basedOn w:val="TableGrid"/>
    <w:rsid w:val="00440BC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paragraph" w:customStyle="1" w:styleId="Default">
    <w:name w:val="Default"/>
    <w:rsid w:val="00750289"/>
    <w:pPr>
      <w:autoSpaceDE w:val="0"/>
      <w:autoSpaceDN w:val="0"/>
      <w:adjustRightInd w:val="0"/>
      <w:spacing w:line="240" w:lineRule="auto"/>
    </w:pPr>
    <w:rPr>
      <w:rFonts w:cs="Arial"/>
      <w:color w:val="000000"/>
      <w:sz w:val="24"/>
      <w:szCs w:val="24"/>
    </w:rPr>
  </w:style>
  <w:style w:type="paragraph" w:customStyle="1" w:styleId="TableParagraph">
    <w:name w:val="Table Paragraph"/>
    <w:basedOn w:val="Normal"/>
    <w:uiPriority w:val="1"/>
    <w:qFormat/>
    <w:rsid w:val="00D27243"/>
    <w:pPr>
      <w:widowControl w:val="0"/>
      <w:autoSpaceDE w:val="0"/>
      <w:autoSpaceDN w:val="0"/>
      <w:spacing w:before="84" w:line="240" w:lineRule="auto"/>
      <w:ind w:left="107"/>
    </w:pPr>
    <w:rPr>
      <w:rFonts w:eastAsia="Arial" w:cs="Arial"/>
      <w:sz w:val="22"/>
      <w:szCs w:val="22"/>
      <w:lang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40054">
      <w:bodyDiv w:val="1"/>
      <w:marLeft w:val="0"/>
      <w:marRight w:val="0"/>
      <w:marTop w:val="0"/>
      <w:marBottom w:val="0"/>
      <w:divBdr>
        <w:top w:val="none" w:sz="0" w:space="0" w:color="auto"/>
        <w:left w:val="none" w:sz="0" w:space="0" w:color="auto"/>
        <w:bottom w:val="none" w:sz="0" w:space="0" w:color="auto"/>
        <w:right w:val="none" w:sz="0" w:space="0" w:color="auto"/>
      </w:divBdr>
    </w:div>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600995287">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17123216">
      <w:bodyDiv w:val="1"/>
      <w:marLeft w:val="0"/>
      <w:marRight w:val="0"/>
      <w:marTop w:val="0"/>
      <w:marBottom w:val="0"/>
      <w:divBdr>
        <w:top w:val="none" w:sz="0" w:space="0" w:color="auto"/>
        <w:left w:val="none" w:sz="0" w:space="0" w:color="auto"/>
        <w:bottom w:val="none" w:sz="0" w:space="0" w:color="auto"/>
        <w:right w:val="none" w:sz="0" w:space="0" w:color="auto"/>
      </w:divBdr>
    </w:div>
    <w:div w:id="1225724360">
      <w:bodyDiv w:val="1"/>
      <w:marLeft w:val="0"/>
      <w:marRight w:val="0"/>
      <w:marTop w:val="0"/>
      <w:marBottom w:val="0"/>
      <w:divBdr>
        <w:top w:val="none" w:sz="0" w:space="0" w:color="auto"/>
        <w:left w:val="none" w:sz="0" w:space="0" w:color="auto"/>
        <w:bottom w:val="none" w:sz="0" w:space="0" w:color="auto"/>
        <w:right w:val="none" w:sz="0" w:space="0" w:color="auto"/>
      </w:divBdr>
    </w:div>
    <w:div w:id="145517008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870409587">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F9C973311B24C54A35160785651414A"/>
        <w:category>
          <w:name w:val="General"/>
          <w:gallery w:val="placeholder"/>
        </w:category>
        <w:types>
          <w:type w:val="bbPlcHdr"/>
        </w:types>
        <w:behaviors>
          <w:behavior w:val="content"/>
        </w:behaviors>
        <w:guid w:val="{9E15733F-3592-4395-8C9E-B2A8E33F42FC}"/>
      </w:docPartPr>
      <w:docPartBody>
        <w:p w:rsidR="0073392C" w:rsidRDefault="00AA64CF" w:rsidP="00AA64CF">
          <w:pPr>
            <w:pStyle w:val="EF9C973311B24C54A35160785651414A5"/>
          </w:pPr>
          <w:r w:rsidRPr="00440BCC">
            <w:rPr>
              <w:shd w:val="clear" w:color="auto" w:fill="F7EA9F"/>
            </w:rPr>
            <w:t>[Insert the technique</w:t>
          </w:r>
          <w:r>
            <w:rPr>
              <w:shd w:val="clear" w:color="auto" w:fill="F7EA9F"/>
            </w:rPr>
            <w:t xml:space="preserve"> and instrument type</w:t>
          </w:r>
          <w:r w:rsidRPr="00440BCC">
            <w:rPr>
              <w:shd w:val="clear" w:color="auto" w:fill="F7EA9F"/>
            </w:rPr>
            <w:t>, as per syllabus.]</w:t>
          </w:r>
        </w:p>
      </w:docPartBody>
    </w:docPart>
    <w:docPart>
      <w:docPartPr>
        <w:name w:val="B30BD631C8EE42BCB10710967941F793"/>
        <w:category>
          <w:name w:val="General"/>
          <w:gallery w:val="placeholder"/>
        </w:category>
        <w:types>
          <w:type w:val="bbPlcHdr"/>
        </w:types>
        <w:behaviors>
          <w:behavior w:val="content"/>
        </w:behaviors>
        <w:guid w:val="{8E896981-CBBD-4F60-8E8F-3D2D447CB10C}"/>
      </w:docPartPr>
      <w:docPartBody>
        <w:p w:rsidR="0073392C" w:rsidRDefault="00AA64CF" w:rsidP="00AA64CF">
          <w:pPr>
            <w:pStyle w:val="B30BD631C8EE42BCB10710967941F7935"/>
          </w:pPr>
          <w:r w:rsidRPr="00440BCC">
            <w:rPr>
              <w:shd w:val="clear" w:color="auto" w:fill="F7EA9F"/>
            </w:rPr>
            <w:t xml:space="preserve">[Insert </w:t>
          </w:r>
          <w:r>
            <w:rPr>
              <w:shd w:val="clear" w:color="auto" w:fill="F7EA9F"/>
            </w:rPr>
            <w:t xml:space="preserve">the </w:t>
          </w:r>
          <w:r w:rsidRPr="00440BCC">
            <w:rPr>
              <w:shd w:val="clear" w:color="auto" w:fill="F7EA9F"/>
            </w:rPr>
            <w:t xml:space="preserve">unit </w:t>
          </w:r>
          <w:r>
            <w:rPr>
              <w:shd w:val="clear" w:color="auto" w:fill="F7EA9F"/>
            </w:rPr>
            <w:t>number and name</w:t>
          </w:r>
          <w:r w:rsidRPr="00440BCC">
            <w:rPr>
              <w:shd w:val="clear" w:color="auto" w:fill="F7EA9F"/>
            </w:rPr>
            <w:t>.]</w:t>
          </w:r>
        </w:p>
      </w:docPartBody>
    </w:docPart>
    <w:docPart>
      <w:docPartPr>
        <w:name w:val="2F02E0872A8046E0BB02BD80AF87BD67"/>
        <w:category>
          <w:name w:val="General"/>
          <w:gallery w:val="placeholder"/>
        </w:category>
        <w:types>
          <w:type w:val="bbPlcHdr"/>
        </w:types>
        <w:behaviors>
          <w:behavior w:val="content"/>
        </w:behaviors>
        <w:guid w:val="{0B935767-09ED-4BE5-8A42-F00D4E141DFE}"/>
      </w:docPartPr>
      <w:docPartBody>
        <w:p w:rsidR="00F86FB5" w:rsidRDefault="00AA64CF" w:rsidP="00AA64CF">
          <w:pPr>
            <w:pStyle w:val="2F02E0872A8046E0BB02BD80AF87BD672"/>
          </w:pPr>
          <w:r w:rsidRPr="00440BCC">
            <w:rPr>
              <w:shd w:val="clear" w:color="auto" w:fill="F7EA9F"/>
            </w:rPr>
            <w:t>[Insert the subject name.]</w:t>
          </w:r>
        </w:p>
      </w:docPartBody>
    </w:docPart>
    <w:docPart>
      <w:docPartPr>
        <w:name w:val="88C70913DA434CA3A8E7038745F0F45F"/>
        <w:category>
          <w:name w:val="General"/>
          <w:gallery w:val="placeholder"/>
        </w:category>
        <w:types>
          <w:type w:val="bbPlcHdr"/>
        </w:types>
        <w:behaviors>
          <w:behavior w:val="content"/>
        </w:behaviors>
        <w:guid w:val="{71E55A09-78D4-444E-B262-356209B644A8}"/>
      </w:docPartPr>
      <w:docPartBody>
        <w:p w:rsidR="00F22344" w:rsidRDefault="00E168DF" w:rsidP="00E168DF">
          <w:pPr>
            <w:pStyle w:val="88C70913DA434CA3A8E7038745F0F45F"/>
          </w:pPr>
          <w:r w:rsidRPr="00440BCC">
            <w:rPr>
              <w:shd w:val="clear" w:color="auto" w:fill="F7EA9F"/>
            </w:rPr>
            <w:t>[</w:t>
          </w:r>
          <w:r>
            <w:rPr>
              <w:shd w:val="clear" w:color="auto" w:fill="F7EA9F"/>
            </w:rPr>
            <w:t>Specify the number of weeks provided to complete the assessment</w:t>
          </w:r>
          <w:r w:rsidRPr="00440BCC">
            <w:rPr>
              <w:shd w:val="clear" w:color="auto" w:fill="F7EA9F"/>
            </w:rPr>
            <w:t>.]</w:t>
          </w:r>
        </w:p>
      </w:docPartBody>
    </w:docPart>
    <w:docPart>
      <w:docPartPr>
        <w:name w:val="A24AED5B7D404CAFAD655EC4A28853BE"/>
        <w:category>
          <w:name w:val="General"/>
          <w:gallery w:val="placeholder"/>
        </w:category>
        <w:types>
          <w:type w:val="bbPlcHdr"/>
        </w:types>
        <w:behaviors>
          <w:behavior w:val="content"/>
        </w:behaviors>
        <w:guid w:val="{38DF465B-7A7E-485F-AF04-2776CFA89540}"/>
      </w:docPartPr>
      <w:docPartBody>
        <w:p w:rsidR="00F22344" w:rsidRDefault="00E168DF" w:rsidP="00E168DF">
          <w:pPr>
            <w:pStyle w:val="A24AED5B7D404CAFAD655EC4A28853BE"/>
          </w:pPr>
          <w:r w:rsidRPr="00440BCC">
            <w:rPr>
              <w:shd w:val="clear" w:color="auto" w:fill="F7EA9F"/>
            </w:rPr>
            <w:t>[</w:t>
          </w:r>
          <w:r>
            <w:rPr>
              <w:shd w:val="clear" w:color="auto" w:fill="F7EA9F"/>
            </w:rPr>
            <w:t>May refer to the technique itself or the relevance of the instrument to the unit of work, purpose or audience. Description is limited to 150 words. Could include reference to stimulus or data.</w:t>
          </w:r>
          <w:r w:rsidRPr="00440BCC">
            <w:rPr>
              <w:shd w:val="clear" w:color="auto" w:fill="F7EA9F"/>
            </w:rPr>
            <w:t>]</w:t>
          </w:r>
        </w:p>
      </w:docPartBody>
    </w:docPart>
    <w:docPart>
      <w:docPartPr>
        <w:name w:val="015F239AE11C40BE9AF9A4373DD25C70"/>
        <w:category>
          <w:name w:val="General"/>
          <w:gallery w:val="placeholder"/>
        </w:category>
        <w:types>
          <w:type w:val="bbPlcHdr"/>
        </w:types>
        <w:behaviors>
          <w:behavior w:val="content"/>
        </w:behaviors>
        <w:guid w:val="{D81B3BBA-986A-4FB3-A094-5812FD607905}"/>
      </w:docPartPr>
      <w:docPartBody>
        <w:p w:rsidR="00F22344" w:rsidRDefault="00E168DF" w:rsidP="00E168DF">
          <w:pPr>
            <w:pStyle w:val="015F239AE11C40BE9AF9A4373DD25C70"/>
          </w:pPr>
          <w:r w:rsidRPr="00440BCC">
            <w:rPr>
              <w:shd w:val="clear" w:color="auto" w:fill="F7EA9F"/>
            </w:rPr>
            <w:t>[</w:t>
          </w:r>
          <w:r>
            <w:rPr>
              <w:shd w:val="clear" w:color="auto" w:fill="F7EA9F"/>
            </w:rPr>
            <w:t>What is the student required to do? Description is limited to 200 words. No underline or hyperlinks allowed.</w:t>
          </w:r>
          <w:r w:rsidRPr="00440BCC">
            <w:rPr>
              <w:shd w:val="clear" w:color="auto" w:fill="F7EA9F"/>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63E99"/>
    <w:multiLevelType w:val="multilevel"/>
    <w:tmpl w:val="87042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07169150">
    <w:abstractNumId w:val="0"/>
  </w:num>
  <w:num w:numId="2" w16cid:durableId="1924801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7781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9755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163"/>
    <w:rsid w:val="00023471"/>
    <w:rsid w:val="00094138"/>
    <w:rsid w:val="00100FC2"/>
    <w:rsid w:val="0010329B"/>
    <w:rsid w:val="001579EC"/>
    <w:rsid w:val="00161CB9"/>
    <w:rsid w:val="00172880"/>
    <w:rsid w:val="001804C7"/>
    <w:rsid w:val="0019625E"/>
    <w:rsid w:val="001B3643"/>
    <w:rsid w:val="002277CA"/>
    <w:rsid w:val="002411DF"/>
    <w:rsid w:val="00291A28"/>
    <w:rsid w:val="002B4133"/>
    <w:rsid w:val="0034475C"/>
    <w:rsid w:val="00395B30"/>
    <w:rsid w:val="004122E2"/>
    <w:rsid w:val="004632A4"/>
    <w:rsid w:val="004E584C"/>
    <w:rsid w:val="004F200B"/>
    <w:rsid w:val="005A3D71"/>
    <w:rsid w:val="005E1422"/>
    <w:rsid w:val="005E4C32"/>
    <w:rsid w:val="0067687D"/>
    <w:rsid w:val="006910DB"/>
    <w:rsid w:val="006C3163"/>
    <w:rsid w:val="0070203A"/>
    <w:rsid w:val="0073392C"/>
    <w:rsid w:val="00750B64"/>
    <w:rsid w:val="00771926"/>
    <w:rsid w:val="007B684D"/>
    <w:rsid w:val="008159E0"/>
    <w:rsid w:val="008467C4"/>
    <w:rsid w:val="008E77F5"/>
    <w:rsid w:val="008E794C"/>
    <w:rsid w:val="00935A4B"/>
    <w:rsid w:val="00A62B16"/>
    <w:rsid w:val="00AA64CF"/>
    <w:rsid w:val="00C47A94"/>
    <w:rsid w:val="00D00FB2"/>
    <w:rsid w:val="00D74E2C"/>
    <w:rsid w:val="00D7547E"/>
    <w:rsid w:val="00E168DF"/>
    <w:rsid w:val="00F22344"/>
    <w:rsid w:val="00F86FB5"/>
    <w:rsid w:val="00FC6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A64CF"/>
    <w:rPr>
      <w:color w:val="808080"/>
    </w:rPr>
  </w:style>
  <w:style w:type="paragraph" w:styleId="Subtitle">
    <w:name w:val="Subtitle"/>
    <w:basedOn w:val="Normal"/>
    <w:next w:val="Normal"/>
    <w:link w:val="SubtitleChar"/>
    <w:uiPriority w:val="24"/>
    <w:qFormat/>
    <w:rsid w:val="005E4C32"/>
    <w:pPr>
      <w:spacing w:after="120" w:line="264" w:lineRule="auto"/>
    </w:pPr>
    <w:rPr>
      <w:rFonts w:ascii="Arial" w:eastAsia="Times New Roman" w:hAnsi="Arial" w:cs="Arial"/>
      <w:color w:val="747474" w:themeColor="background2" w:themeShade="80"/>
      <w:kern w:val="28"/>
      <w:sz w:val="32"/>
      <w:szCs w:val="32"/>
      <w:lang w:val="en-AU" w:eastAsia="en-AU"/>
    </w:rPr>
  </w:style>
  <w:style w:type="character" w:customStyle="1" w:styleId="SubtitleChar">
    <w:name w:val="Subtitle Char"/>
    <w:basedOn w:val="DefaultParagraphFont"/>
    <w:link w:val="Subtitle"/>
    <w:uiPriority w:val="24"/>
    <w:rsid w:val="005E4C32"/>
    <w:rPr>
      <w:rFonts w:ascii="Arial" w:eastAsia="Times New Roman" w:hAnsi="Arial" w:cs="Arial"/>
      <w:color w:val="747474" w:themeColor="background2" w:themeShade="80"/>
      <w:kern w:val="28"/>
      <w:sz w:val="32"/>
      <w:szCs w:val="32"/>
      <w:lang w:val="en-AU" w:eastAsia="en-AU"/>
    </w:rPr>
  </w:style>
  <w:style w:type="paragraph" w:customStyle="1" w:styleId="2F02E0872A8046E0BB02BD80AF87BD672">
    <w:name w:val="2F02E0872A8046E0BB02BD80AF87BD672"/>
    <w:rsid w:val="00AA64CF"/>
    <w:pPr>
      <w:spacing w:before="40" w:after="40" w:line="264" w:lineRule="auto"/>
    </w:pPr>
    <w:rPr>
      <w:rFonts w:ascii="Arial" w:eastAsia="Times New Roman" w:hAnsi="Arial" w:cs="Times New Roman"/>
      <w:sz w:val="19"/>
      <w:szCs w:val="21"/>
      <w:lang w:val="en-AU" w:eastAsia="en-AU"/>
    </w:rPr>
  </w:style>
  <w:style w:type="paragraph" w:customStyle="1" w:styleId="EF9C973311B24C54A35160785651414A5">
    <w:name w:val="EF9C973311B24C54A35160785651414A5"/>
    <w:rsid w:val="00AA64CF"/>
    <w:pPr>
      <w:spacing w:before="40" w:after="40" w:line="264" w:lineRule="auto"/>
    </w:pPr>
    <w:rPr>
      <w:rFonts w:ascii="Arial" w:eastAsia="Times New Roman" w:hAnsi="Arial" w:cs="Times New Roman"/>
      <w:sz w:val="19"/>
      <w:szCs w:val="21"/>
      <w:lang w:val="en-AU" w:eastAsia="en-AU"/>
    </w:rPr>
  </w:style>
  <w:style w:type="paragraph" w:customStyle="1" w:styleId="B30BD631C8EE42BCB10710967941F7935">
    <w:name w:val="B30BD631C8EE42BCB10710967941F7935"/>
    <w:rsid w:val="00AA64CF"/>
    <w:pPr>
      <w:spacing w:before="40" w:after="40" w:line="264" w:lineRule="auto"/>
    </w:pPr>
    <w:rPr>
      <w:rFonts w:ascii="Arial" w:eastAsia="Times New Roman" w:hAnsi="Arial" w:cs="Times New Roman"/>
      <w:sz w:val="19"/>
      <w:szCs w:val="21"/>
      <w:lang w:val="en-AU" w:eastAsia="en-AU"/>
    </w:rPr>
  </w:style>
  <w:style w:type="paragraph" w:customStyle="1" w:styleId="88C70913DA434CA3A8E7038745F0F45F">
    <w:name w:val="88C70913DA434CA3A8E7038745F0F45F"/>
    <w:rsid w:val="00E168DF"/>
    <w:pPr>
      <w:spacing w:after="160" w:line="259" w:lineRule="auto"/>
    </w:pPr>
    <w:rPr>
      <w:lang w:val="en-AU"/>
    </w:rPr>
  </w:style>
  <w:style w:type="paragraph" w:customStyle="1" w:styleId="A24AED5B7D404CAFAD655EC4A28853BE">
    <w:name w:val="A24AED5B7D404CAFAD655EC4A28853BE"/>
    <w:rsid w:val="00E168DF"/>
    <w:pPr>
      <w:spacing w:after="160" w:line="259" w:lineRule="auto"/>
    </w:pPr>
    <w:rPr>
      <w:lang w:val="en-AU"/>
    </w:rPr>
  </w:style>
  <w:style w:type="paragraph" w:customStyle="1" w:styleId="015F239AE11C40BE9AF9A4373DD25C70">
    <w:name w:val="015F239AE11C40BE9AF9A4373DD25C70"/>
    <w:rsid w:val="00E168DF"/>
    <w:pPr>
      <w:spacing w:after="160" w:line="259" w:lineRule="auto"/>
    </w:pPr>
    <w:rPr>
      <w:lang w:val="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2018-07-01T00:00:00</PublishDate>
  <Abstract>Unit 1 and 2 assessment template</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Invited_Students xmlns="68436313-f3d0-4820-bed2-b066a67273c5" xsi:nil="true"/>
    <IsNotebookLocked xmlns="68436313-f3d0-4820-bed2-b066a67273c5" xsi:nil="true"/>
    <FolderType xmlns="68436313-f3d0-4820-bed2-b066a67273c5" xsi:nil="true"/>
    <CultureName xmlns="68436313-f3d0-4820-bed2-b066a67273c5" xsi:nil="true"/>
    <Student_Groups xmlns="68436313-f3d0-4820-bed2-b066a67273c5">
      <UserInfo>
        <DisplayName/>
        <AccountId xsi:nil="true"/>
        <AccountType/>
      </UserInfo>
    </Student_Groups>
    <Self_Registration_Enabled xmlns="68436313-f3d0-4820-bed2-b066a67273c5" xsi:nil="true"/>
    <DefaultSectionNames xmlns="68436313-f3d0-4820-bed2-b066a67273c5" xsi:nil="true"/>
    <NotebookType xmlns="68436313-f3d0-4820-bed2-b066a67273c5" xsi:nil="true"/>
    <Teachers xmlns="68436313-f3d0-4820-bed2-b066a67273c5">
      <UserInfo>
        <DisplayName/>
        <AccountId xsi:nil="true"/>
        <AccountType/>
      </UserInfo>
    </Teachers>
    <Templates xmlns="68436313-f3d0-4820-bed2-b066a67273c5" xsi:nil="true"/>
    <TeamsChannelId xmlns="68436313-f3d0-4820-bed2-b066a67273c5" xsi:nil="true"/>
    <Invited_Teachers xmlns="68436313-f3d0-4820-bed2-b066a67273c5" xsi:nil="true"/>
    <Owner xmlns="68436313-f3d0-4820-bed2-b066a67273c5">
      <UserInfo>
        <DisplayName/>
        <AccountId xsi:nil="true"/>
        <AccountType/>
      </UserInfo>
    </Owner>
    <Students xmlns="68436313-f3d0-4820-bed2-b066a67273c5">
      <UserInfo>
        <DisplayName/>
        <AccountId xsi:nil="true"/>
        <AccountType/>
      </UserInfo>
    </Students>
    <Distribution_Groups xmlns="68436313-f3d0-4820-bed2-b066a67273c5" xsi:nil="true"/>
    <Math_Settings xmlns="68436313-f3d0-4820-bed2-b066a67273c5" xsi:nil="true"/>
    <Has_Teacher_Only_SectionGroup xmlns="68436313-f3d0-4820-bed2-b066a67273c5" xsi:nil="true"/>
    <Is_Collaboration_Space_Locked xmlns="68436313-f3d0-4820-bed2-b066a67273c5" xsi:nil="true"/>
    <AppVersion xmlns="68436313-f3d0-4820-bed2-b066a67273c5" xsi:nil="true"/>
    <LMS_Mappings xmlns="68436313-f3d0-4820-bed2-b066a67273c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33A70DA206154EB2D81FA5929F216F" ma:contentTypeVersion="34" ma:contentTypeDescription="Create a new document." ma:contentTypeScope="" ma:versionID="cabc758d3dc2e2b0e2848db9ddc73845">
  <xsd:schema xmlns:xsd="http://www.w3.org/2001/XMLSchema" xmlns:xs="http://www.w3.org/2001/XMLSchema" xmlns:p="http://schemas.microsoft.com/office/2006/metadata/properties" xmlns:ns3="68436313-f3d0-4820-bed2-b066a67273c5" xmlns:ns4="f50969b8-2a03-45e0-bdf2-998355f597ad" targetNamespace="http://schemas.microsoft.com/office/2006/metadata/properties" ma:root="true" ma:fieldsID="15ba476c9b9846c00633cb53cf27cde2" ns3:_="" ns4:_="">
    <xsd:import namespace="68436313-f3d0-4820-bed2-b066a67273c5"/>
    <xsd:import namespace="f50969b8-2a03-45e0-bdf2-998355f597a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36313-f3d0-4820-bed2-b066a67273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0969b8-2a03-45e0-bdf2-998355f597a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s>
</file>

<file path=customXml/item5.xml><?xml version="1.0" encoding="utf-8"?>
<root>
  <subtitle/>
</root>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metadata/properties"/>
    <ds:schemaRef ds:uri="http://schemas.microsoft.com/office/infopath/2007/PartnerControls"/>
    <ds:schemaRef ds:uri="68436313-f3d0-4820-bed2-b066a67273c5"/>
  </ds:schemaRefs>
</ds:datastoreItem>
</file>

<file path=customXml/itemProps3.xml><?xml version="1.0" encoding="utf-8"?>
<ds:datastoreItem xmlns:ds="http://schemas.openxmlformats.org/officeDocument/2006/customXml" ds:itemID="{9C2ECB54-CF67-429F-B717-912CCD1D7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36313-f3d0-4820-bed2-b066a67273c5"/>
    <ds:schemaRef ds:uri="f50969b8-2a03-45e0-bdf2-998355f597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BEF420-31A4-4C14-958A-15626517B50E}">
  <ds:schemaRefs>
    <ds:schemaRef ds:uri="http://schemas.openxmlformats.org/officeDocument/2006/bibliography"/>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7A802BE1-D78F-44F6-8BE8-EA53D2D46A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1185</Words>
  <Characters>6756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Extended response tasks</Manager>
  <Company>Queensland Curriculum and Assessment Authority</Company>
  <LinksUpToDate>false</LinksUpToDate>
  <CharactersWithSpaces>7926</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Queensland Curriculum and Assessment Authority</dc:creator>
  <cp:keywords/>
  <cp:lastModifiedBy>Peter Marshall</cp:lastModifiedBy>
  <cp:revision>8</cp:revision>
  <cp:lastPrinted>2020-02-20T02:51:00Z</cp:lastPrinted>
  <dcterms:created xsi:type="dcterms:W3CDTF">2021-06-12T08:50:00Z</dcterms:created>
  <dcterms:modified xsi:type="dcterms:W3CDTF">2024-12-14T04:12:00Z</dcterms:modified>
  <cp:category>180517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0x0101006F33A70DA206154EB2D81FA5929F216F</vt:lpwstr>
  </property>
  <property fmtid="{D5CDD505-2E9C-101B-9397-08002B2CF9AE}" pid="3" name="Order">
    <vt:r8>29900</vt:r8>
  </property>
</Properties>
</file>